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9A7FB" w14:textId="77777777" w:rsidR="00771A38" w:rsidRDefault="00771A38">
      <w:pPr>
        <w:rPr>
          <w:rFonts w:ascii="Segoe UI" w:hAnsi="Segoe UI" w:cs="Segoe UI"/>
        </w:rPr>
      </w:pPr>
    </w:p>
    <w:p w14:paraId="5926C4A6" w14:textId="0795F66C" w:rsidR="009B217B" w:rsidRDefault="005716EA" w:rsidP="00DC3007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771A38">
        <w:rPr>
          <w:rFonts w:ascii="Segoe UI" w:hAnsi="Segoe UI" w:cs="Segoe UI"/>
          <w:b/>
          <w:sz w:val="28"/>
          <w:szCs w:val="28"/>
        </w:rPr>
        <w:t>P</w:t>
      </w:r>
      <w:r w:rsidR="00687122" w:rsidRPr="00771A38">
        <w:rPr>
          <w:rFonts w:ascii="Segoe UI" w:hAnsi="Segoe UI" w:cs="Segoe UI"/>
          <w:b/>
          <w:sz w:val="28"/>
          <w:szCs w:val="28"/>
        </w:rPr>
        <w:t>rohlášení zadavatele</w:t>
      </w:r>
    </w:p>
    <w:p w14:paraId="1F1B31A7" w14:textId="68F3BB8B" w:rsidR="00DC3007" w:rsidRPr="003677E6" w:rsidRDefault="00966412" w:rsidP="00E55FDB">
      <w:pPr>
        <w:spacing w:after="600"/>
        <w:jc w:val="center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(s</w:t>
      </w:r>
      <w:r w:rsidR="003677E6" w:rsidRPr="003677E6">
        <w:rPr>
          <w:rFonts w:ascii="Segoe UI" w:hAnsi="Segoe UI" w:cs="Segoe UI"/>
          <w:sz w:val="28"/>
          <w:szCs w:val="28"/>
        </w:rPr>
        <w:t>amostatné ovládání)</w:t>
      </w:r>
    </w:p>
    <w:p w14:paraId="14E99575" w14:textId="61269329" w:rsidR="00687122" w:rsidRPr="00DA34ED" w:rsidRDefault="00E90F94" w:rsidP="00687122">
      <w:pPr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 xml:space="preserve">V návaznosti na nařízení Evropského parlamentu a Rady (EU) č. </w:t>
      </w:r>
      <w:bookmarkStart w:id="0" w:name="_Hlk163803476"/>
      <w:r w:rsidR="006035E1">
        <w:rPr>
          <w:rFonts w:ascii="Segoe UI" w:hAnsi="Segoe UI" w:cs="Segoe UI"/>
          <w:sz w:val="20"/>
          <w:szCs w:val="20"/>
        </w:rPr>
        <w:t>2021</w:t>
      </w:r>
      <w:r w:rsidRPr="00DA34ED">
        <w:rPr>
          <w:rFonts w:ascii="Segoe UI" w:hAnsi="Segoe UI" w:cs="Segoe UI"/>
          <w:sz w:val="20"/>
          <w:szCs w:val="20"/>
        </w:rPr>
        <w:t>/</w:t>
      </w:r>
      <w:r w:rsidR="006035E1">
        <w:rPr>
          <w:rFonts w:ascii="Segoe UI" w:hAnsi="Segoe UI" w:cs="Segoe UI"/>
          <w:sz w:val="20"/>
          <w:szCs w:val="20"/>
        </w:rPr>
        <w:t>1060</w:t>
      </w:r>
      <w:bookmarkEnd w:id="0"/>
      <w:r w:rsidRPr="00DA34ED">
        <w:rPr>
          <w:rFonts w:ascii="Segoe UI" w:hAnsi="Segoe UI" w:cs="Segoe UI"/>
          <w:sz w:val="20"/>
          <w:szCs w:val="20"/>
        </w:rPr>
        <w:t xml:space="preserve"> </w:t>
      </w:r>
      <w:del w:id="1" w:author="Švecova Jitka" w:date="2025-11-03T13:44:00Z" w16du:dateUtc="2025-11-03T12:44:00Z">
        <w:r w:rsidR="00687122" w:rsidRPr="00DA34ED" w:rsidDel="004036A9">
          <w:rPr>
            <w:rFonts w:ascii="Segoe UI" w:hAnsi="Segoe UI" w:cs="Segoe UI"/>
            <w:sz w:val="20"/>
            <w:szCs w:val="20"/>
            <w:highlight w:val="lightGray"/>
          </w:rPr>
          <w:delText>…</w:delText>
        </w:r>
        <w:r w:rsidR="00F578BC" w:rsidRPr="00DA34ED" w:rsidDel="004036A9">
          <w:rPr>
            <w:rFonts w:ascii="Segoe UI" w:hAnsi="Segoe UI" w:cs="Segoe UI"/>
            <w:sz w:val="20"/>
            <w:szCs w:val="20"/>
            <w:highlight w:val="lightGray"/>
          </w:rPr>
          <w:delText>.</w:delText>
        </w:r>
        <w:r w:rsidR="00687122" w:rsidRPr="00DA34ED" w:rsidDel="004036A9">
          <w:rPr>
            <w:rFonts w:ascii="Segoe UI" w:hAnsi="Segoe UI" w:cs="Segoe UI"/>
            <w:sz w:val="20"/>
            <w:szCs w:val="20"/>
            <w:highlight w:val="lightGray"/>
          </w:rPr>
          <w:delText xml:space="preserve">. </w:delText>
        </w:r>
      </w:del>
      <w:r w:rsidR="00687122" w:rsidRPr="00DA34ED">
        <w:rPr>
          <w:rFonts w:ascii="Segoe UI" w:hAnsi="Segoe UI" w:cs="Segoe UI"/>
          <w:i/>
          <w:sz w:val="20"/>
          <w:szCs w:val="20"/>
          <w:highlight w:val="lightGray"/>
        </w:rPr>
        <w:t>(</w:t>
      </w:r>
      <w:ins w:id="2" w:author="Švecova Jitka" w:date="2025-11-03T13:44:00Z" w16du:dateUtc="2025-11-03T12:44:00Z">
        <w:r w:rsidR="004036A9">
          <w:rPr>
            <w:rFonts w:ascii="Segoe UI" w:hAnsi="Segoe UI" w:cs="Segoe UI"/>
            <w:i/>
            <w:sz w:val="20"/>
            <w:szCs w:val="20"/>
            <w:highlight w:val="lightGray"/>
          </w:rPr>
          <w:t xml:space="preserve">název </w:t>
        </w:r>
      </w:ins>
      <w:r w:rsidR="00687122" w:rsidRPr="00DA34ED">
        <w:rPr>
          <w:rFonts w:ascii="Segoe UI" w:hAnsi="Segoe UI" w:cs="Segoe UI"/>
          <w:i/>
          <w:sz w:val="20"/>
          <w:szCs w:val="20"/>
          <w:highlight w:val="lightGray"/>
        </w:rPr>
        <w:t>žadatel</w:t>
      </w:r>
      <w:ins w:id="3" w:author="Švecova Jitka" w:date="2025-11-03T13:44:00Z" w16du:dateUtc="2025-11-03T12:44:00Z">
        <w:r w:rsidR="004036A9">
          <w:rPr>
            <w:rFonts w:ascii="Segoe UI" w:hAnsi="Segoe UI" w:cs="Segoe UI"/>
            <w:i/>
            <w:sz w:val="20"/>
            <w:szCs w:val="20"/>
            <w:highlight w:val="lightGray"/>
          </w:rPr>
          <w:t>e</w:t>
        </w:r>
      </w:ins>
      <w:r w:rsidR="00687122" w:rsidRPr="00DA34ED">
        <w:rPr>
          <w:rFonts w:ascii="Segoe UI" w:hAnsi="Segoe UI" w:cs="Segoe UI"/>
          <w:i/>
          <w:sz w:val="20"/>
          <w:szCs w:val="20"/>
          <w:highlight w:val="lightGray"/>
        </w:rPr>
        <w:t xml:space="preserve">/příjemce </w:t>
      </w:r>
      <w:r w:rsidR="007D2F34" w:rsidRPr="00DA34ED">
        <w:rPr>
          <w:rFonts w:ascii="Segoe UI" w:hAnsi="Segoe UI" w:cs="Segoe UI"/>
          <w:i/>
          <w:sz w:val="20"/>
          <w:szCs w:val="20"/>
          <w:highlight w:val="lightGray"/>
        </w:rPr>
        <w:t>podpory</w:t>
      </w:r>
      <w:del w:id="4" w:author="Švecova Jitka" w:date="2025-11-03T13:35:00Z" w16du:dateUtc="2025-11-03T12:35:00Z">
        <w:r w:rsidR="00687122" w:rsidRPr="00DA34ED" w:rsidDel="004036A9">
          <w:rPr>
            <w:rFonts w:ascii="Segoe UI" w:hAnsi="Segoe UI" w:cs="Segoe UI"/>
            <w:i/>
            <w:sz w:val="20"/>
            <w:szCs w:val="20"/>
            <w:highlight w:val="lightGray"/>
          </w:rPr>
          <w:delText xml:space="preserve"> OPŽP</w:delText>
        </w:r>
      </w:del>
      <w:r w:rsidR="00771A38" w:rsidRPr="00DA34ED">
        <w:rPr>
          <w:rFonts w:ascii="Segoe UI" w:hAnsi="Segoe UI" w:cs="Segoe UI"/>
          <w:i/>
          <w:sz w:val="20"/>
          <w:szCs w:val="20"/>
          <w:highlight w:val="lightGray"/>
        </w:rPr>
        <w:t>, IČ</w:t>
      </w:r>
      <w:del w:id="5" w:author="Švecova Jitka" w:date="2025-11-03T13:35:00Z" w16du:dateUtc="2025-11-03T12:35:00Z">
        <w:r w:rsidR="00771A38" w:rsidRPr="00DA34ED" w:rsidDel="004036A9">
          <w:rPr>
            <w:rFonts w:ascii="Segoe UI" w:hAnsi="Segoe UI" w:cs="Segoe UI"/>
            <w:i/>
            <w:sz w:val="20"/>
            <w:szCs w:val="20"/>
            <w:highlight w:val="lightGray"/>
          </w:rPr>
          <w:delText xml:space="preserve">: </w:delText>
        </w:r>
      </w:del>
      <w:ins w:id="6" w:author="Švecova Jitka" w:date="2025-11-03T13:35:00Z" w16du:dateUtc="2025-11-03T12:35:00Z">
        <w:r w:rsidR="004036A9">
          <w:rPr>
            <w:rFonts w:ascii="Segoe UI" w:hAnsi="Segoe UI" w:cs="Segoe UI"/>
            <w:i/>
            <w:sz w:val="20"/>
            <w:szCs w:val="20"/>
            <w:highlight w:val="lightGray"/>
          </w:rPr>
          <w:t>O:</w:t>
        </w:r>
        <w:r w:rsidR="004036A9" w:rsidRPr="00DA34ED">
          <w:rPr>
            <w:rFonts w:ascii="Segoe UI" w:hAnsi="Segoe UI" w:cs="Segoe UI"/>
            <w:i/>
            <w:sz w:val="20"/>
            <w:szCs w:val="20"/>
            <w:highlight w:val="lightGray"/>
          </w:rPr>
          <w:t xml:space="preserve"> </w:t>
        </w:r>
      </w:ins>
      <w:r w:rsidR="00687122" w:rsidRPr="00DA34ED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45725A" w:rsidRPr="00DA34ED">
        <w:rPr>
          <w:rFonts w:ascii="Segoe UI" w:hAnsi="Segoe UI" w:cs="Segoe UI"/>
          <w:sz w:val="20"/>
          <w:szCs w:val="20"/>
          <w:highlight w:val="lightGray"/>
        </w:rPr>
        <w:t xml:space="preserve"> ..</w:t>
      </w:r>
      <w:r w:rsidR="00687122" w:rsidRPr="00DA34ED">
        <w:rPr>
          <w:rFonts w:ascii="Segoe UI" w:hAnsi="Segoe UI" w:cs="Segoe UI"/>
          <w:sz w:val="20"/>
          <w:szCs w:val="20"/>
          <w:highlight w:val="lightGray"/>
        </w:rPr>
        <w:t>….</w:t>
      </w:r>
      <w:r w:rsidR="00687122" w:rsidRPr="00DA34ED">
        <w:rPr>
          <w:rFonts w:ascii="Segoe UI" w:hAnsi="Segoe UI" w:cs="Segoe UI"/>
          <w:sz w:val="20"/>
          <w:szCs w:val="20"/>
        </w:rPr>
        <w:t xml:space="preserve"> jako zadavatel dle § 4 </w:t>
      </w:r>
      <w:r w:rsidR="006F0E05" w:rsidRPr="00DA34ED">
        <w:rPr>
          <w:rFonts w:ascii="Segoe UI" w:hAnsi="Segoe UI" w:cs="Segoe UI"/>
          <w:sz w:val="20"/>
          <w:szCs w:val="20"/>
        </w:rPr>
        <w:t xml:space="preserve">odst. 1 </w:t>
      </w:r>
      <w:r w:rsidR="00DC3007" w:rsidRPr="00DA34ED">
        <w:rPr>
          <w:rFonts w:ascii="Segoe UI" w:hAnsi="Segoe UI" w:cs="Segoe UI"/>
          <w:sz w:val="20"/>
          <w:szCs w:val="20"/>
        </w:rPr>
        <w:t xml:space="preserve">nebo </w:t>
      </w:r>
      <w:r w:rsidR="006F0E05" w:rsidRPr="00DA34ED">
        <w:rPr>
          <w:rFonts w:ascii="Segoe UI" w:hAnsi="Segoe UI" w:cs="Segoe UI"/>
          <w:sz w:val="20"/>
          <w:szCs w:val="20"/>
        </w:rPr>
        <w:t xml:space="preserve">odst. 2 </w:t>
      </w:r>
      <w:r w:rsidR="00687122" w:rsidRPr="00DA34ED">
        <w:rPr>
          <w:rFonts w:ascii="Segoe UI" w:hAnsi="Segoe UI" w:cs="Segoe UI"/>
          <w:sz w:val="20"/>
          <w:szCs w:val="20"/>
        </w:rPr>
        <w:t>zákona č. 134/2016 Sb., o zadávání veřejných zakázek, ve znění pozděj</w:t>
      </w:r>
      <w:r w:rsidR="00771A38" w:rsidRPr="00DA34ED">
        <w:rPr>
          <w:rFonts w:ascii="Segoe UI" w:hAnsi="Segoe UI" w:cs="Segoe UI"/>
          <w:sz w:val="20"/>
          <w:szCs w:val="20"/>
        </w:rPr>
        <w:t xml:space="preserve">ších předpisů (dále jen „ZZVZ“), prohlašuje, že v </w:t>
      </w:r>
      <w:r w:rsidR="00687122" w:rsidRPr="00DA34ED">
        <w:rPr>
          <w:rFonts w:ascii="Segoe UI" w:hAnsi="Segoe UI" w:cs="Segoe UI"/>
          <w:sz w:val="20"/>
          <w:szCs w:val="20"/>
        </w:rPr>
        <w:t>souladu s</w:t>
      </w:r>
      <w:r w:rsidR="00771A38" w:rsidRPr="00DA34ED">
        <w:rPr>
          <w:rFonts w:ascii="Segoe UI" w:hAnsi="Segoe UI" w:cs="Segoe UI"/>
          <w:sz w:val="20"/>
          <w:szCs w:val="20"/>
        </w:rPr>
        <w:t> </w:t>
      </w:r>
      <w:r w:rsidR="00687122" w:rsidRPr="00DA34ED">
        <w:rPr>
          <w:rFonts w:ascii="Segoe UI" w:hAnsi="Segoe UI" w:cs="Segoe UI"/>
          <w:sz w:val="20"/>
          <w:szCs w:val="20"/>
        </w:rPr>
        <w:t>ustanovením</w:t>
      </w:r>
      <w:r w:rsidR="00771A38" w:rsidRPr="00DA34ED">
        <w:rPr>
          <w:rFonts w:ascii="Segoe UI" w:hAnsi="Segoe UI" w:cs="Segoe UI"/>
          <w:sz w:val="20"/>
          <w:szCs w:val="20"/>
        </w:rPr>
        <w:t xml:space="preserve"> </w:t>
      </w:r>
      <w:r w:rsidR="00DA34ED">
        <w:rPr>
          <w:rFonts w:ascii="Segoe UI" w:hAnsi="Segoe UI" w:cs="Segoe UI"/>
          <w:b/>
          <w:sz w:val="20"/>
          <w:szCs w:val="20"/>
        </w:rPr>
        <w:t>§ </w:t>
      </w:r>
      <w:r w:rsidR="00697A3F" w:rsidRPr="00DA34ED">
        <w:rPr>
          <w:rFonts w:ascii="Segoe UI" w:hAnsi="Segoe UI" w:cs="Segoe UI"/>
          <w:b/>
          <w:sz w:val="20"/>
          <w:szCs w:val="20"/>
        </w:rPr>
        <w:t>11</w:t>
      </w:r>
      <w:r w:rsidR="00DA34ED">
        <w:rPr>
          <w:rFonts w:ascii="Segoe UI" w:hAnsi="Segoe UI" w:cs="Segoe UI"/>
          <w:b/>
          <w:sz w:val="20"/>
          <w:szCs w:val="20"/>
        </w:rPr>
        <w:t> </w:t>
      </w:r>
      <w:r w:rsidR="00DC3007" w:rsidRPr="00DA34ED">
        <w:rPr>
          <w:rFonts w:ascii="Segoe UI" w:hAnsi="Segoe UI" w:cs="Segoe UI"/>
          <w:b/>
          <w:sz w:val="20"/>
          <w:szCs w:val="20"/>
        </w:rPr>
        <w:t>odst. 1 až 3</w:t>
      </w:r>
      <w:r w:rsidR="00697A3F" w:rsidRPr="00DA34ED">
        <w:rPr>
          <w:rFonts w:ascii="Segoe UI" w:hAnsi="Segoe UI" w:cs="Segoe UI"/>
          <w:b/>
          <w:sz w:val="20"/>
          <w:szCs w:val="20"/>
        </w:rPr>
        <w:t xml:space="preserve"> </w:t>
      </w:r>
      <w:r w:rsidR="00771A38" w:rsidRPr="00DA34ED">
        <w:rPr>
          <w:rFonts w:ascii="Segoe UI" w:hAnsi="Segoe UI" w:cs="Segoe UI"/>
          <w:b/>
          <w:sz w:val="20"/>
          <w:szCs w:val="20"/>
        </w:rPr>
        <w:t>ZZVZ</w:t>
      </w:r>
      <w:r w:rsidR="00771A38" w:rsidRPr="00DA34ED">
        <w:rPr>
          <w:rFonts w:ascii="Segoe UI" w:hAnsi="Segoe UI" w:cs="Segoe UI"/>
          <w:sz w:val="20"/>
          <w:szCs w:val="20"/>
        </w:rPr>
        <w:t xml:space="preserve"> </w:t>
      </w:r>
      <w:r w:rsidR="00687122" w:rsidRPr="00DA34ED">
        <w:rPr>
          <w:rFonts w:ascii="Segoe UI" w:hAnsi="Segoe UI" w:cs="Segoe UI"/>
          <w:sz w:val="20"/>
          <w:szCs w:val="20"/>
        </w:rPr>
        <w:t>s</w:t>
      </w:r>
      <w:r w:rsidR="000E1F53" w:rsidRPr="00DA34ED">
        <w:rPr>
          <w:rFonts w:ascii="Segoe UI" w:hAnsi="Segoe UI" w:cs="Segoe UI"/>
          <w:sz w:val="20"/>
          <w:szCs w:val="20"/>
        </w:rPr>
        <w:t>p</w:t>
      </w:r>
      <w:r w:rsidR="00687122" w:rsidRPr="00DA34ED">
        <w:rPr>
          <w:rFonts w:ascii="Segoe UI" w:hAnsi="Segoe UI" w:cs="Segoe UI"/>
          <w:sz w:val="20"/>
          <w:szCs w:val="20"/>
        </w:rPr>
        <w:t xml:space="preserve">lnil všechny předpoklady pro uzavření smlouvy </w:t>
      </w:r>
      <w:r w:rsidR="007D2F34" w:rsidRPr="00DA34ED">
        <w:rPr>
          <w:rFonts w:ascii="Segoe UI" w:hAnsi="Segoe UI" w:cs="Segoe UI"/>
          <w:sz w:val="20"/>
          <w:szCs w:val="20"/>
        </w:rPr>
        <w:t>s</w:t>
      </w:r>
      <w:del w:id="7" w:author="Fronček Szabová Laura" w:date="2025-10-30T12:48:00Z" w16du:dateUtc="2025-10-30T11:48:00Z">
        <w:r w:rsidR="00DC3EF7" w:rsidRPr="00DA34ED" w:rsidDel="00CF6710">
          <w:rPr>
            <w:rFonts w:ascii="Segoe UI" w:hAnsi="Segoe UI" w:cs="Segoe UI"/>
            <w:sz w:val="20"/>
            <w:szCs w:val="20"/>
          </w:rPr>
          <w:delText> </w:delText>
        </w:r>
      </w:del>
      <w:ins w:id="8" w:author="Fronček Szabová Laura" w:date="2025-10-30T12:48:00Z" w16du:dateUtc="2025-10-30T11:48:00Z">
        <w:r w:rsidR="00CF6710">
          <w:rPr>
            <w:rFonts w:ascii="Segoe UI" w:hAnsi="Segoe UI" w:cs="Segoe UI"/>
            <w:sz w:val="20"/>
            <w:szCs w:val="20"/>
          </w:rPr>
          <w:t> </w:t>
        </w:r>
      </w:ins>
      <w:r w:rsidR="00687122" w:rsidRPr="00DA34ED">
        <w:rPr>
          <w:rFonts w:ascii="Segoe UI" w:hAnsi="Segoe UI" w:cs="Segoe UI"/>
          <w:sz w:val="20"/>
          <w:szCs w:val="20"/>
        </w:rPr>
        <w:t>ovládan</w:t>
      </w:r>
      <w:ins w:id="9" w:author="Fronček Szabová Laura" w:date="2025-10-30T12:48:00Z" w16du:dateUtc="2025-10-30T11:48:00Z">
        <w:r w:rsidR="00CF6710">
          <w:rPr>
            <w:rFonts w:ascii="Segoe UI" w:hAnsi="Segoe UI" w:cs="Segoe UI"/>
            <w:sz w:val="20"/>
            <w:szCs w:val="20"/>
          </w:rPr>
          <w:t xml:space="preserve">ou osobou </w:t>
        </w:r>
      </w:ins>
      <w:del w:id="10" w:author="Fronček Szabová Laura" w:date="2025-10-30T12:48:00Z" w16du:dateUtc="2025-10-30T11:48:00Z">
        <w:r w:rsidR="007D2F34" w:rsidRPr="00DA34ED" w:rsidDel="00CF6710">
          <w:rPr>
            <w:rFonts w:ascii="Segoe UI" w:hAnsi="Segoe UI" w:cs="Segoe UI"/>
            <w:sz w:val="20"/>
            <w:szCs w:val="20"/>
          </w:rPr>
          <w:delText>ým</w:delText>
        </w:r>
      </w:del>
      <w:r w:rsidR="00687122" w:rsidRPr="00DA34ED">
        <w:rPr>
          <w:rFonts w:ascii="Segoe UI" w:hAnsi="Segoe UI" w:cs="Segoe UI"/>
          <w:sz w:val="20"/>
          <w:szCs w:val="20"/>
        </w:rPr>
        <w:t xml:space="preserve"> </w:t>
      </w:r>
      <w:ins w:id="11" w:author="Fronček Szabová Laura" w:date="2025-10-30T12:48:00Z" w16du:dateUtc="2025-10-30T11:48:00Z">
        <w:r w:rsidR="00CF6710">
          <w:rPr>
            <w:rFonts w:ascii="Segoe UI" w:hAnsi="Segoe UI" w:cs="Segoe UI"/>
            <w:sz w:val="20"/>
            <w:szCs w:val="20"/>
          </w:rPr>
          <w:t>(</w:t>
        </w:r>
      </w:ins>
      <w:r w:rsidR="00687122" w:rsidRPr="00DA34ED">
        <w:rPr>
          <w:rFonts w:ascii="Segoe UI" w:hAnsi="Segoe UI" w:cs="Segoe UI"/>
          <w:sz w:val="20"/>
          <w:szCs w:val="20"/>
        </w:rPr>
        <w:t>dodavatel</w:t>
      </w:r>
      <w:r w:rsidR="007D2F34" w:rsidRPr="00DA34ED">
        <w:rPr>
          <w:rFonts w:ascii="Segoe UI" w:hAnsi="Segoe UI" w:cs="Segoe UI"/>
          <w:sz w:val="20"/>
          <w:szCs w:val="20"/>
        </w:rPr>
        <w:t>em</w:t>
      </w:r>
      <w:ins w:id="12" w:author="Fronček Szabová Laura" w:date="2025-10-30T12:48:00Z" w16du:dateUtc="2025-10-30T11:48:00Z">
        <w:r w:rsidR="00CF6710">
          <w:rPr>
            <w:rFonts w:ascii="Segoe UI" w:hAnsi="Segoe UI" w:cs="Segoe UI"/>
            <w:sz w:val="20"/>
            <w:szCs w:val="20"/>
          </w:rPr>
          <w:t>)</w:t>
        </w:r>
      </w:ins>
      <w:r w:rsidR="00712012" w:rsidRPr="00DA34ED">
        <w:rPr>
          <w:rStyle w:val="Znakapoznpodarou"/>
          <w:rFonts w:ascii="Segoe UI" w:hAnsi="Segoe UI" w:cs="Segoe UI"/>
          <w:sz w:val="20"/>
          <w:szCs w:val="20"/>
        </w:rPr>
        <w:footnoteReference w:id="1"/>
      </w:r>
      <w:r w:rsidR="00687122" w:rsidRPr="00DA34ED">
        <w:rPr>
          <w:rFonts w:ascii="Segoe UI" w:hAnsi="Segoe UI" w:cs="Segoe UI"/>
          <w:sz w:val="20"/>
          <w:szCs w:val="20"/>
        </w:rPr>
        <w:t xml:space="preserve"> </w:t>
      </w:r>
      <w:del w:id="13" w:author="Švecova Jitka" w:date="2025-11-03T13:45:00Z" w16du:dateUtc="2025-11-03T12:45:00Z">
        <w:r w:rsidR="00687122" w:rsidRPr="00DA34ED" w:rsidDel="004036A9">
          <w:rPr>
            <w:rFonts w:ascii="Segoe UI" w:hAnsi="Segoe UI" w:cs="Segoe UI"/>
            <w:sz w:val="20"/>
            <w:szCs w:val="20"/>
            <w:highlight w:val="lightGray"/>
          </w:rPr>
          <w:delText>……</w:delText>
        </w:r>
        <w:r w:rsidR="00771A38" w:rsidRPr="00DA34ED" w:rsidDel="004036A9">
          <w:rPr>
            <w:rFonts w:ascii="Segoe UI" w:hAnsi="Segoe UI" w:cs="Segoe UI"/>
            <w:sz w:val="20"/>
            <w:szCs w:val="20"/>
            <w:highlight w:val="lightGray"/>
          </w:rPr>
          <w:delText xml:space="preserve"> </w:delText>
        </w:r>
      </w:del>
      <w:r w:rsidR="00687122" w:rsidRPr="00DA34ED">
        <w:rPr>
          <w:rFonts w:ascii="Segoe UI" w:hAnsi="Segoe UI" w:cs="Segoe UI"/>
          <w:i/>
          <w:sz w:val="20"/>
          <w:szCs w:val="20"/>
          <w:highlight w:val="lightGray"/>
        </w:rPr>
        <w:t>(</w:t>
      </w:r>
      <w:del w:id="14" w:author="Fronček Szabová Laura" w:date="2025-10-30T12:48:00Z" w16du:dateUtc="2025-10-30T11:48:00Z">
        <w:r w:rsidR="00771A38" w:rsidRPr="00DA34ED" w:rsidDel="00CF6710">
          <w:rPr>
            <w:rFonts w:ascii="Segoe UI" w:hAnsi="Segoe UI" w:cs="Segoe UI"/>
            <w:i/>
            <w:sz w:val="20"/>
            <w:szCs w:val="20"/>
            <w:highlight w:val="lightGray"/>
          </w:rPr>
          <w:delText xml:space="preserve">ovládaný </w:delText>
        </w:r>
      </w:del>
      <w:del w:id="15" w:author="Švecova Jitka" w:date="2025-11-03T13:45:00Z" w16du:dateUtc="2025-11-03T12:45:00Z">
        <w:r w:rsidR="00687122" w:rsidRPr="00DA34ED" w:rsidDel="008873AB">
          <w:rPr>
            <w:rFonts w:ascii="Segoe UI" w:hAnsi="Segoe UI" w:cs="Segoe UI"/>
            <w:i/>
            <w:sz w:val="20"/>
            <w:szCs w:val="20"/>
            <w:highlight w:val="lightGray"/>
          </w:rPr>
          <w:delText>dodavatel</w:delText>
        </w:r>
      </w:del>
      <w:ins w:id="16" w:author="Švecova Jitka" w:date="2025-11-03T13:45:00Z" w16du:dateUtc="2025-11-03T12:45:00Z">
        <w:r w:rsidR="008873AB">
          <w:rPr>
            <w:rFonts w:ascii="Segoe UI" w:hAnsi="Segoe UI" w:cs="Segoe UI"/>
            <w:i/>
            <w:sz w:val="20"/>
            <w:szCs w:val="20"/>
            <w:highlight w:val="lightGray"/>
          </w:rPr>
          <w:t>název dodavatele</w:t>
        </w:r>
      </w:ins>
      <w:r w:rsidR="00771A38" w:rsidRPr="00DA34ED">
        <w:rPr>
          <w:rFonts w:ascii="Segoe UI" w:hAnsi="Segoe UI" w:cs="Segoe UI"/>
          <w:i/>
          <w:sz w:val="20"/>
          <w:szCs w:val="20"/>
          <w:highlight w:val="lightGray"/>
        </w:rPr>
        <w:t>, IČ</w:t>
      </w:r>
      <w:ins w:id="17" w:author="Švecova Jitka" w:date="2025-11-03T13:35:00Z" w16du:dateUtc="2025-11-03T12:35:00Z">
        <w:r w:rsidR="004036A9">
          <w:rPr>
            <w:rFonts w:ascii="Segoe UI" w:hAnsi="Segoe UI" w:cs="Segoe UI"/>
            <w:i/>
            <w:sz w:val="20"/>
            <w:szCs w:val="20"/>
            <w:highlight w:val="lightGray"/>
          </w:rPr>
          <w:t>O</w:t>
        </w:r>
      </w:ins>
      <w:r w:rsidR="00771A38" w:rsidRPr="00DA34ED">
        <w:rPr>
          <w:rFonts w:ascii="Segoe UI" w:hAnsi="Segoe UI" w:cs="Segoe UI"/>
          <w:i/>
          <w:sz w:val="20"/>
          <w:szCs w:val="20"/>
          <w:highlight w:val="lightGray"/>
        </w:rPr>
        <w:t xml:space="preserve">: </w:t>
      </w:r>
      <w:r w:rsidR="00687122" w:rsidRPr="00DA34ED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771A38" w:rsidRPr="00DA34ED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687122" w:rsidRPr="00DA34ED">
        <w:rPr>
          <w:rFonts w:ascii="Segoe UI" w:hAnsi="Segoe UI" w:cs="Segoe UI"/>
          <w:sz w:val="20"/>
          <w:szCs w:val="20"/>
          <w:highlight w:val="lightGray"/>
        </w:rPr>
        <w:t>….</w:t>
      </w:r>
      <w:r w:rsidR="007D2F34" w:rsidRPr="00DA34ED">
        <w:rPr>
          <w:rFonts w:ascii="Segoe UI" w:hAnsi="Segoe UI" w:cs="Segoe UI"/>
          <w:sz w:val="20"/>
          <w:szCs w:val="20"/>
        </w:rPr>
        <w:t xml:space="preserve"> týkající se předmětu</w:t>
      </w:r>
      <w:ins w:id="18" w:author="Švecova Jitka" w:date="2025-11-03T13:45:00Z" w16du:dateUtc="2025-11-03T12:45:00Z">
        <w:r w:rsidR="008873AB">
          <w:rPr>
            <w:rFonts w:ascii="Segoe UI" w:hAnsi="Segoe UI" w:cs="Segoe UI"/>
            <w:sz w:val="20"/>
            <w:szCs w:val="20"/>
          </w:rPr>
          <w:t xml:space="preserve"> </w:t>
        </w:r>
      </w:ins>
      <w:del w:id="19" w:author="Švecova Jitka" w:date="2025-11-03T13:45:00Z" w16du:dateUtc="2025-11-03T12:45:00Z">
        <w:r w:rsidR="007D2F34" w:rsidRPr="00DA34ED" w:rsidDel="008873AB">
          <w:rPr>
            <w:rFonts w:ascii="Segoe UI" w:hAnsi="Segoe UI" w:cs="Segoe UI"/>
            <w:sz w:val="20"/>
            <w:szCs w:val="20"/>
          </w:rPr>
          <w:delText xml:space="preserve"> </w:delText>
        </w:r>
        <w:r w:rsidR="007D2F34" w:rsidRPr="00DA34ED" w:rsidDel="008873AB">
          <w:rPr>
            <w:rFonts w:ascii="Segoe UI" w:hAnsi="Segoe UI" w:cs="Segoe UI"/>
            <w:sz w:val="20"/>
            <w:szCs w:val="20"/>
            <w:highlight w:val="lightGray"/>
          </w:rPr>
          <w:delText>…</w:delText>
        </w:r>
        <w:r w:rsidR="00F578BC" w:rsidRPr="00DA34ED" w:rsidDel="008873AB">
          <w:rPr>
            <w:rFonts w:ascii="Segoe UI" w:hAnsi="Segoe UI" w:cs="Segoe UI"/>
            <w:sz w:val="20"/>
            <w:szCs w:val="20"/>
            <w:highlight w:val="lightGray"/>
          </w:rPr>
          <w:delText xml:space="preserve">.. </w:delText>
        </w:r>
      </w:del>
      <w:r w:rsidR="00F578BC" w:rsidRPr="00DA34ED">
        <w:rPr>
          <w:rFonts w:ascii="Segoe UI" w:hAnsi="Segoe UI" w:cs="Segoe UI"/>
          <w:i/>
          <w:sz w:val="20"/>
          <w:szCs w:val="20"/>
          <w:highlight w:val="lightGray"/>
        </w:rPr>
        <w:t>(předmět smluvního ujednání)</w:t>
      </w:r>
      <w:r w:rsidR="0073478F" w:rsidRPr="00DA34ED">
        <w:rPr>
          <w:rFonts w:ascii="Segoe UI" w:hAnsi="Segoe UI" w:cs="Segoe UI"/>
          <w:sz w:val="20"/>
          <w:szCs w:val="20"/>
          <w:highlight w:val="lightGray"/>
        </w:rPr>
        <w:t xml:space="preserve"> .</w:t>
      </w:r>
      <w:r w:rsidR="00F578BC" w:rsidRPr="00DA34ED">
        <w:rPr>
          <w:rFonts w:ascii="Segoe UI" w:hAnsi="Segoe UI" w:cs="Segoe UI"/>
          <w:sz w:val="20"/>
          <w:szCs w:val="20"/>
          <w:highlight w:val="lightGray"/>
        </w:rPr>
        <w:t>.</w:t>
      </w:r>
      <w:r w:rsidR="007D2F34" w:rsidRPr="00DA34ED">
        <w:rPr>
          <w:rFonts w:ascii="Segoe UI" w:hAnsi="Segoe UI" w:cs="Segoe UI"/>
          <w:sz w:val="20"/>
          <w:szCs w:val="20"/>
          <w:highlight w:val="lightGray"/>
        </w:rPr>
        <w:t>…</w:t>
      </w:r>
      <w:r w:rsidR="007D2F34" w:rsidRPr="00DA34ED">
        <w:rPr>
          <w:rFonts w:ascii="Segoe UI" w:hAnsi="Segoe UI" w:cs="Segoe UI"/>
          <w:sz w:val="20"/>
          <w:szCs w:val="20"/>
        </w:rPr>
        <w:t xml:space="preserve"> v rámci realizace projektu </w:t>
      </w:r>
      <w:del w:id="20" w:author="Švecova Jitka" w:date="2025-11-03T13:35:00Z" w16du:dateUtc="2025-11-03T12:35:00Z">
        <w:r w:rsidR="007D2F34" w:rsidRPr="00DA34ED" w:rsidDel="004036A9">
          <w:rPr>
            <w:rFonts w:ascii="Segoe UI" w:hAnsi="Segoe UI" w:cs="Segoe UI"/>
            <w:sz w:val="20"/>
            <w:szCs w:val="20"/>
          </w:rPr>
          <w:delText xml:space="preserve">OPŽP </w:delText>
        </w:r>
      </w:del>
      <w:ins w:id="21" w:author="Švecova Jitka" w:date="2025-11-03T13:35:00Z" w16du:dateUtc="2025-11-03T12:35:00Z">
        <w:r w:rsidR="004036A9">
          <w:rPr>
            <w:rFonts w:ascii="Segoe UI" w:hAnsi="Segoe UI" w:cs="Segoe UI"/>
            <w:sz w:val="20"/>
            <w:szCs w:val="20"/>
          </w:rPr>
          <w:t>s</w:t>
        </w:r>
      </w:ins>
      <w:ins w:id="22" w:author="Švecova Jitka" w:date="2025-11-03T13:45:00Z" w16du:dateUtc="2025-11-03T12:45:00Z">
        <w:r w:rsidR="008873AB">
          <w:rPr>
            <w:rFonts w:ascii="Segoe UI" w:hAnsi="Segoe UI" w:cs="Segoe UI"/>
            <w:sz w:val="20"/>
            <w:szCs w:val="20"/>
          </w:rPr>
          <w:t> </w:t>
        </w:r>
      </w:ins>
      <w:ins w:id="23" w:author="Švecova Jitka" w:date="2025-11-03T13:35:00Z" w16du:dateUtc="2025-11-03T12:35:00Z">
        <w:r w:rsidR="004036A9">
          <w:rPr>
            <w:rFonts w:ascii="Segoe UI" w:hAnsi="Segoe UI" w:cs="Segoe UI"/>
            <w:sz w:val="20"/>
            <w:szCs w:val="20"/>
          </w:rPr>
          <w:t>názvem</w:t>
        </w:r>
      </w:ins>
      <w:ins w:id="24" w:author="Švecova Jitka" w:date="2025-11-03T13:45:00Z" w16du:dateUtc="2025-11-03T12:45:00Z">
        <w:r w:rsidR="008873AB">
          <w:rPr>
            <w:rFonts w:ascii="Segoe UI" w:hAnsi="Segoe UI" w:cs="Segoe UI"/>
            <w:sz w:val="20"/>
            <w:szCs w:val="20"/>
          </w:rPr>
          <w:t xml:space="preserve"> </w:t>
        </w:r>
      </w:ins>
      <w:ins w:id="25" w:author="Švecova Jitka" w:date="2025-11-03T13:36:00Z" w16du:dateUtc="2025-11-03T12:36:00Z">
        <w:r w:rsidR="004036A9" w:rsidRPr="008873AB">
          <w:rPr>
            <w:rFonts w:ascii="Segoe UI" w:hAnsi="Segoe UI" w:cs="Segoe UI"/>
            <w:sz w:val="20"/>
            <w:szCs w:val="20"/>
            <w:shd w:val="clear" w:color="auto" w:fill="D0CECE" w:themeFill="background2" w:themeFillShade="E6"/>
            <w:rPrChange w:id="26" w:author="Švecova Jitka" w:date="2025-11-03T13:45:00Z" w16du:dateUtc="2025-11-03T12:45:00Z">
              <w:rPr>
                <w:rFonts w:ascii="Segoe UI" w:hAnsi="Segoe UI" w:cs="Segoe UI"/>
                <w:sz w:val="20"/>
                <w:szCs w:val="20"/>
              </w:rPr>
            </w:rPrChange>
          </w:rPr>
          <w:t>…</w:t>
        </w:r>
      </w:ins>
      <w:ins w:id="27" w:author="Švecova Jitka" w:date="2025-11-03T13:39:00Z" w16du:dateUtc="2025-11-03T12:39:00Z">
        <w:r w:rsidR="004036A9" w:rsidRPr="008873AB">
          <w:rPr>
            <w:rFonts w:ascii="Segoe UI" w:hAnsi="Segoe UI" w:cs="Segoe UI"/>
            <w:sz w:val="20"/>
            <w:szCs w:val="20"/>
            <w:shd w:val="clear" w:color="auto" w:fill="D0CECE" w:themeFill="background2" w:themeFillShade="E6"/>
            <w:rPrChange w:id="28" w:author="Švecova Jitka" w:date="2025-11-03T13:45:00Z" w16du:dateUtc="2025-11-03T12:45:00Z">
              <w:rPr>
                <w:rFonts w:ascii="Segoe UI" w:hAnsi="Segoe UI" w:cs="Segoe UI"/>
                <w:sz w:val="20"/>
                <w:szCs w:val="20"/>
              </w:rPr>
            </w:rPrChange>
          </w:rPr>
          <w:t>…</w:t>
        </w:r>
        <w:r w:rsidR="004036A9">
          <w:rPr>
            <w:rFonts w:ascii="Segoe UI" w:hAnsi="Segoe UI" w:cs="Segoe UI"/>
            <w:sz w:val="20"/>
            <w:szCs w:val="20"/>
          </w:rPr>
          <w:t>.</w:t>
        </w:r>
      </w:ins>
      <w:ins w:id="29" w:author="Švecova Jitka" w:date="2025-11-03T13:36:00Z" w16du:dateUtc="2025-11-03T12:36:00Z">
        <w:r w:rsidR="004036A9">
          <w:rPr>
            <w:rFonts w:ascii="Segoe UI" w:hAnsi="Segoe UI" w:cs="Segoe UI"/>
            <w:sz w:val="20"/>
            <w:szCs w:val="20"/>
          </w:rPr>
          <w:t xml:space="preserve"> </w:t>
        </w:r>
      </w:ins>
      <w:ins w:id="30" w:author="Švecova Jitka" w:date="2025-11-07T08:07:00Z" w16du:dateUtc="2025-11-07T07:07:00Z">
        <w:r w:rsidR="00BD4D7B">
          <w:rPr>
            <w:rFonts w:ascii="Segoe UI" w:hAnsi="Segoe UI" w:cs="Segoe UI"/>
            <w:sz w:val="20"/>
            <w:szCs w:val="20"/>
          </w:rPr>
          <w:t>s</w:t>
        </w:r>
      </w:ins>
      <w:ins w:id="31" w:author="Švecova Jitka" w:date="2025-11-03T13:36:00Z" w16du:dateUtc="2025-11-03T12:36:00Z">
        <w:r w:rsidR="004036A9">
          <w:rPr>
            <w:rFonts w:ascii="Segoe UI" w:hAnsi="Segoe UI" w:cs="Segoe UI"/>
            <w:sz w:val="20"/>
            <w:szCs w:val="20"/>
          </w:rPr>
          <w:t xml:space="preserve"> reg.</w:t>
        </w:r>
      </w:ins>
      <w:ins w:id="32" w:author="Švecova Jitka" w:date="2025-11-03T13:35:00Z" w16du:dateUtc="2025-11-03T12:35:00Z">
        <w:r w:rsidR="004036A9" w:rsidRPr="00DA34ED">
          <w:rPr>
            <w:rFonts w:ascii="Segoe UI" w:hAnsi="Segoe UI" w:cs="Segoe UI"/>
            <w:sz w:val="20"/>
            <w:szCs w:val="20"/>
          </w:rPr>
          <w:t xml:space="preserve"> </w:t>
        </w:r>
      </w:ins>
      <w:r w:rsidR="007D2F34" w:rsidRPr="00DA34ED">
        <w:rPr>
          <w:rFonts w:ascii="Segoe UI" w:hAnsi="Segoe UI" w:cs="Segoe UI"/>
          <w:sz w:val="20"/>
          <w:szCs w:val="20"/>
        </w:rPr>
        <w:t>č</w:t>
      </w:r>
      <w:ins w:id="33" w:author="Švecova Jitka" w:date="2025-11-03T13:36:00Z" w16du:dateUtc="2025-11-03T12:36:00Z">
        <w:r w:rsidR="004036A9">
          <w:rPr>
            <w:rFonts w:ascii="Segoe UI" w:hAnsi="Segoe UI" w:cs="Segoe UI"/>
            <w:sz w:val="20"/>
            <w:szCs w:val="20"/>
          </w:rPr>
          <w:t>íslem</w:t>
        </w:r>
      </w:ins>
      <w:del w:id="34" w:author="Švecova Jitka" w:date="2025-11-03T13:36:00Z" w16du:dateUtc="2025-11-03T12:36:00Z">
        <w:r w:rsidR="007D2F34" w:rsidRPr="00DA34ED" w:rsidDel="004036A9">
          <w:rPr>
            <w:rFonts w:ascii="Segoe UI" w:hAnsi="Segoe UI" w:cs="Segoe UI"/>
            <w:sz w:val="20"/>
            <w:szCs w:val="20"/>
          </w:rPr>
          <w:delText>.</w:delText>
        </w:r>
      </w:del>
      <w:r w:rsidR="007D2F34" w:rsidRPr="00DA34ED">
        <w:rPr>
          <w:rFonts w:ascii="Segoe UI" w:hAnsi="Segoe UI" w:cs="Segoe UI"/>
          <w:sz w:val="20"/>
          <w:szCs w:val="20"/>
        </w:rPr>
        <w:t xml:space="preserve"> </w:t>
      </w:r>
      <w:bookmarkStart w:id="35" w:name="_Hlk163803531"/>
      <w:r w:rsidR="007D2F34" w:rsidRPr="00DA34ED">
        <w:rPr>
          <w:rFonts w:ascii="Segoe UI" w:hAnsi="Segoe UI" w:cs="Segoe UI"/>
          <w:sz w:val="20"/>
          <w:szCs w:val="20"/>
          <w:highlight w:val="lightGray"/>
        </w:rPr>
        <w:t>……</w:t>
      </w:r>
      <w:bookmarkEnd w:id="35"/>
      <w:r w:rsidR="00B377A7">
        <w:rPr>
          <w:rFonts w:ascii="Segoe UI" w:hAnsi="Segoe UI" w:cs="Segoe UI"/>
          <w:sz w:val="20"/>
          <w:szCs w:val="20"/>
        </w:rPr>
        <w:t>.</w:t>
      </w:r>
      <w:ins w:id="36" w:author="Švecova Jitka" w:date="2025-11-03T13:39:00Z" w16du:dateUtc="2025-11-03T12:39:00Z">
        <w:r w:rsidR="004036A9">
          <w:rPr>
            <w:rFonts w:ascii="Segoe UI" w:hAnsi="Segoe UI" w:cs="Segoe UI"/>
            <w:sz w:val="20"/>
            <w:szCs w:val="20"/>
          </w:rPr>
          <w:t xml:space="preserve"> .</w:t>
        </w:r>
      </w:ins>
    </w:p>
    <w:p w14:paraId="7AF7FF1F" w14:textId="77777777" w:rsidR="00B81FC6" w:rsidRPr="00DA34ED" w:rsidRDefault="00687122" w:rsidP="00687122">
      <w:pPr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>Důvodem je skutečnost, že</w:t>
      </w:r>
      <w:r w:rsidR="00B81FC6" w:rsidRPr="00DA34ED">
        <w:rPr>
          <w:rFonts w:ascii="Segoe UI" w:hAnsi="Segoe UI" w:cs="Segoe UI"/>
          <w:sz w:val="20"/>
          <w:szCs w:val="20"/>
        </w:rPr>
        <w:t>:</w:t>
      </w:r>
    </w:p>
    <w:p w14:paraId="1703368F" w14:textId="14FAEA28" w:rsidR="00E47744" w:rsidRPr="00DA34ED" w:rsidRDefault="00687122" w:rsidP="00B81FC6">
      <w:pPr>
        <w:pStyle w:val="Odstavecseseznamem"/>
        <w:numPr>
          <w:ilvl w:val="0"/>
          <w:numId w:val="4"/>
        </w:numPr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 xml:space="preserve">od </w:t>
      </w:r>
      <w:r w:rsidR="000E1F53" w:rsidRPr="00DA34ED">
        <w:rPr>
          <w:rFonts w:ascii="Segoe UI" w:hAnsi="Segoe UI" w:cs="Segoe UI"/>
          <w:sz w:val="20"/>
          <w:szCs w:val="20"/>
        </w:rPr>
        <w:t xml:space="preserve">dne </w:t>
      </w:r>
      <w:r w:rsidR="000E1F53" w:rsidRPr="00DA34ED">
        <w:rPr>
          <w:rFonts w:ascii="Segoe UI" w:hAnsi="Segoe UI" w:cs="Segoe UI"/>
          <w:sz w:val="20"/>
          <w:szCs w:val="20"/>
          <w:highlight w:val="lightGray"/>
        </w:rPr>
        <w:t>xx. xx. 20</w:t>
      </w:r>
      <w:r w:rsidR="007D2F34" w:rsidRPr="00DA34ED">
        <w:rPr>
          <w:rFonts w:ascii="Segoe UI" w:hAnsi="Segoe UI" w:cs="Segoe UI"/>
          <w:sz w:val="20"/>
          <w:szCs w:val="20"/>
          <w:highlight w:val="lightGray"/>
        </w:rPr>
        <w:t>xx</w:t>
      </w:r>
      <w:r w:rsidR="007D2F34" w:rsidRPr="00DA34ED">
        <w:rPr>
          <w:rFonts w:ascii="Segoe UI" w:hAnsi="Segoe UI" w:cs="Segoe UI"/>
          <w:sz w:val="20"/>
          <w:szCs w:val="20"/>
        </w:rPr>
        <w:t xml:space="preserve"> </w:t>
      </w:r>
      <w:ins w:id="37" w:author="Fronček Szabová Laura" w:date="2025-10-30T12:46:00Z" w16du:dateUtc="2025-10-30T11:46:00Z">
        <w:r w:rsidR="00CF6710">
          <w:rPr>
            <w:rFonts w:ascii="Segoe UI" w:hAnsi="Segoe UI" w:cs="Segoe UI"/>
            <w:sz w:val="20"/>
            <w:szCs w:val="20"/>
          </w:rPr>
          <w:t xml:space="preserve">má </w:t>
        </w:r>
      </w:ins>
      <w:del w:id="38" w:author="Fronček Szabová Laura" w:date="2025-10-30T12:46:00Z" w16du:dateUtc="2025-10-30T11:46:00Z">
        <w:r w:rsidRPr="00DA34ED" w:rsidDel="00CF6710">
          <w:rPr>
            <w:rFonts w:ascii="Segoe UI" w:hAnsi="Segoe UI" w:cs="Segoe UI"/>
            <w:sz w:val="20"/>
            <w:szCs w:val="20"/>
          </w:rPr>
          <w:delText xml:space="preserve">je </w:delText>
        </w:r>
      </w:del>
      <w:ins w:id="39" w:author="Fronček Szabová Laura" w:date="2025-10-30T13:17:00Z" w16du:dateUtc="2025-10-30T12:17:00Z">
        <w:r w:rsidR="00D327C2">
          <w:rPr>
            <w:rFonts w:ascii="Segoe UI" w:hAnsi="Segoe UI" w:cs="Segoe UI"/>
            <w:sz w:val="20"/>
            <w:szCs w:val="20"/>
          </w:rPr>
          <w:t xml:space="preserve">veřejný </w:t>
        </w:r>
      </w:ins>
      <w:r w:rsidR="000E1F53" w:rsidRPr="00DA34ED">
        <w:rPr>
          <w:rFonts w:ascii="Segoe UI" w:hAnsi="Segoe UI" w:cs="Segoe UI"/>
          <w:sz w:val="20"/>
          <w:szCs w:val="20"/>
        </w:rPr>
        <w:t>zadavatel</w:t>
      </w:r>
      <w:ins w:id="40" w:author="Fronček Szabová Laura" w:date="2025-10-30T12:46:00Z" w16du:dateUtc="2025-10-30T11:46:00Z">
        <w:r w:rsidR="00CF6710">
          <w:rPr>
            <w:rFonts w:ascii="Segoe UI" w:hAnsi="Segoe UI" w:cs="Segoe UI"/>
            <w:sz w:val="20"/>
            <w:szCs w:val="20"/>
          </w:rPr>
          <w:t xml:space="preserve"> výhradní majetkovou účast </w:t>
        </w:r>
      </w:ins>
      <w:del w:id="41" w:author="Švecova Jitka" w:date="2025-11-03T13:36:00Z" w16du:dateUtc="2025-11-03T12:36:00Z">
        <w:r w:rsidR="000E1F53" w:rsidRPr="00DA34ED" w:rsidDel="004036A9">
          <w:rPr>
            <w:rFonts w:ascii="Segoe UI" w:hAnsi="Segoe UI" w:cs="Segoe UI"/>
            <w:sz w:val="20"/>
            <w:szCs w:val="20"/>
          </w:rPr>
          <w:delText xml:space="preserve"> </w:delText>
        </w:r>
      </w:del>
      <w:ins w:id="42" w:author="Fronček Szabová Laura" w:date="2025-10-30T12:47:00Z" w16du:dateUtc="2025-10-30T11:47:00Z">
        <w:r w:rsidR="00CF6710">
          <w:rPr>
            <w:rFonts w:ascii="Segoe UI" w:hAnsi="Segoe UI" w:cs="Segoe UI"/>
            <w:sz w:val="20"/>
            <w:szCs w:val="20"/>
          </w:rPr>
          <w:t>v ovládané os</w:t>
        </w:r>
      </w:ins>
      <w:ins w:id="43" w:author="Fronček Szabová Laura" w:date="2025-10-30T12:48:00Z" w16du:dateUtc="2025-10-30T11:48:00Z">
        <w:r w:rsidR="00CF6710">
          <w:rPr>
            <w:rFonts w:ascii="Segoe UI" w:hAnsi="Segoe UI" w:cs="Segoe UI"/>
            <w:sz w:val="20"/>
            <w:szCs w:val="20"/>
          </w:rPr>
          <w:t>obě.</w:t>
        </w:r>
      </w:ins>
      <w:del w:id="44" w:author="Fronček Szabová Laura" w:date="2025-10-30T12:47:00Z" w16du:dateUtc="2025-10-30T11:47:00Z">
        <w:r w:rsidR="00E47744" w:rsidRPr="00DA34ED" w:rsidDel="00CF6710">
          <w:rPr>
            <w:rFonts w:ascii="Segoe UI" w:hAnsi="Segoe UI" w:cs="Segoe UI"/>
            <w:sz w:val="20"/>
            <w:szCs w:val="20"/>
          </w:rPr>
          <w:delText>sám vlastníkem</w:delText>
        </w:r>
      </w:del>
      <w:del w:id="45" w:author="Švecova Jitka" w:date="2025-11-03T13:46:00Z" w16du:dateUtc="2025-11-03T12:46:00Z">
        <w:r w:rsidR="00E47744" w:rsidRPr="00DA34ED" w:rsidDel="008873AB">
          <w:rPr>
            <w:rFonts w:ascii="Segoe UI" w:hAnsi="Segoe UI" w:cs="Segoe UI"/>
            <w:sz w:val="20"/>
            <w:szCs w:val="20"/>
          </w:rPr>
          <w:delText xml:space="preserve"> </w:delText>
        </w:r>
      </w:del>
      <w:del w:id="46" w:author="Fronček Szabová Laura" w:date="2025-10-30T12:47:00Z" w16du:dateUtc="2025-10-30T11:47:00Z">
        <w:r w:rsidR="00E47744" w:rsidRPr="00DA34ED" w:rsidDel="00CF6710">
          <w:rPr>
            <w:rFonts w:ascii="Segoe UI" w:hAnsi="Segoe UI" w:cs="Segoe UI"/>
            <w:sz w:val="20"/>
            <w:szCs w:val="20"/>
          </w:rPr>
          <w:delText>dodavatele</w:delText>
        </w:r>
      </w:del>
      <w:del w:id="47" w:author="Švecova Jitka" w:date="2025-11-03T13:46:00Z" w16du:dateUtc="2025-11-03T12:46:00Z">
        <w:r w:rsidR="00E47744" w:rsidRPr="00DA34ED" w:rsidDel="008873AB">
          <w:rPr>
            <w:rFonts w:ascii="Segoe UI" w:hAnsi="Segoe UI" w:cs="Segoe UI"/>
            <w:sz w:val="20"/>
            <w:szCs w:val="20"/>
          </w:rPr>
          <w:delText>.</w:delText>
        </w:r>
      </w:del>
      <w:r w:rsidR="00E47744" w:rsidRPr="00DA34ED">
        <w:rPr>
          <w:rFonts w:ascii="Segoe UI" w:hAnsi="Segoe UI" w:cs="Segoe UI"/>
          <w:sz w:val="20"/>
          <w:szCs w:val="20"/>
        </w:rPr>
        <w:t xml:space="preserve"> Uvedené se opírá o </w:t>
      </w:r>
      <w:r w:rsidR="00E47744" w:rsidRPr="006035E1">
        <w:rPr>
          <w:rFonts w:ascii="Segoe UI" w:hAnsi="Segoe UI" w:cs="Segoe UI"/>
          <w:sz w:val="20"/>
          <w:szCs w:val="20"/>
          <w:highlight w:val="lightGray"/>
        </w:rPr>
        <w:t xml:space="preserve">…… </w:t>
      </w:r>
      <w:r w:rsidR="00E47744" w:rsidRPr="006035E1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E47744" w:rsidRPr="00DA34ED">
        <w:rPr>
          <w:rFonts w:ascii="Segoe UI" w:hAnsi="Segoe UI" w:cs="Segoe UI"/>
          <w:i/>
          <w:sz w:val="20"/>
          <w:szCs w:val="20"/>
          <w:highlight w:val="lightGray"/>
        </w:rPr>
        <w:t>např. zřizovací listinu, majetkový podíl ve společnosti dle výpisu z obchodního rejstříku / seznamu akcionářů)</w:t>
      </w:r>
      <w:r w:rsidR="00B81FC6" w:rsidRPr="00DA34ED">
        <w:rPr>
          <w:rFonts w:ascii="Segoe UI" w:hAnsi="Segoe UI" w:cs="Segoe UI"/>
          <w:i/>
          <w:sz w:val="20"/>
          <w:szCs w:val="20"/>
        </w:rPr>
        <w:t xml:space="preserve"> </w:t>
      </w:r>
      <w:r w:rsidR="00B81FC6" w:rsidRPr="00DA34ED">
        <w:rPr>
          <w:rFonts w:ascii="Segoe UI" w:hAnsi="Segoe UI" w:cs="Segoe UI"/>
          <w:sz w:val="20"/>
          <w:szCs w:val="20"/>
        </w:rPr>
        <w:t>…</w:t>
      </w:r>
      <w:del w:id="48" w:author="Fronček Szabová Laura" w:date="2025-10-30T13:23:00Z" w16du:dateUtc="2025-10-30T12:23:00Z">
        <w:r w:rsidR="00B81FC6" w:rsidRPr="00DA34ED" w:rsidDel="00D327C2">
          <w:rPr>
            <w:rFonts w:ascii="Segoe UI" w:hAnsi="Segoe UI" w:cs="Segoe UI"/>
            <w:sz w:val="20"/>
            <w:szCs w:val="20"/>
          </w:rPr>
          <w:delText>..</w:delText>
        </w:r>
      </w:del>
      <w:ins w:id="49" w:author="Fronček Szabová Laura" w:date="2025-10-30T13:23:00Z" w16du:dateUtc="2025-10-30T12:23:00Z">
        <w:r w:rsidR="00D327C2">
          <w:rPr>
            <w:rFonts w:ascii="Segoe UI" w:hAnsi="Segoe UI" w:cs="Segoe UI"/>
            <w:sz w:val="20"/>
            <w:szCs w:val="20"/>
          </w:rPr>
          <w:t>…</w:t>
        </w:r>
      </w:ins>
      <w:del w:id="50" w:author="Fronček Szabová Laura" w:date="2025-10-30T13:22:00Z" w16du:dateUtc="2025-10-30T12:22:00Z">
        <w:r w:rsidR="00B81FC6" w:rsidRPr="00DA34ED" w:rsidDel="00D327C2">
          <w:rPr>
            <w:rFonts w:ascii="Segoe UI" w:hAnsi="Segoe UI" w:cs="Segoe UI"/>
            <w:sz w:val="20"/>
            <w:szCs w:val="20"/>
          </w:rPr>
          <w:delText xml:space="preserve"> </w:delText>
        </w:r>
        <w:r w:rsidR="00E47744" w:rsidRPr="00DA34ED" w:rsidDel="00D327C2">
          <w:rPr>
            <w:rFonts w:ascii="Segoe UI" w:hAnsi="Segoe UI" w:cs="Segoe UI"/>
            <w:sz w:val="20"/>
            <w:szCs w:val="20"/>
          </w:rPr>
          <w:delText xml:space="preserve">,  </w:delText>
        </w:r>
        <w:r w:rsidR="007D2F34" w:rsidRPr="00DA34ED" w:rsidDel="00D327C2">
          <w:rPr>
            <w:rFonts w:ascii="Segoe UI" w:hAnsi="Segoe UI" w:cs="Segoe UI"/>
            <w:sz w:val="20"/>
            <w:szCs w:val="20"/>
          </w:rPr>
          <w:delText>kdy</w:delText>
        </w:r>
        <w:r w:rsidR="001D6AF4" w:rsidRPr="00DA34ED" w:rsidDel="00D327C2">
          <w:rPr>
            <w:rFonts w:ascii="Segoe UI" w:hAnsi="Segoe UI" w:cs="Segoe UI"/>
            <w:sz w:val="20"/>
            <w:szCs w:val="20"/>
          </w:rPr>
          <w:delText> </w:delText>
        </w:r>
        <w:r w:rsidR="007D2F34" w:rsidRPr="00DA34ED" w:rsidDel="00D327C2">
          <w:rPr>
            <w:rFonts w:ascii="Segoe UI" w:hAnsi="Segoe UI" w:cs="Segoe UI"/>
            <w:sz w:val="20"/>
            <w:szCs w:val="20"/>
          </w:rPr>
          <w:delText>celkový podíl prokazuje 100% vlastnictví</w:delText>
        </w:r>
        <w:r w:rsidR="00B81FC6" w:rsidRPr="00DA34ED" w:rsidDel="00D327C2">
          <w:rPr>
            <w:rFonts w:ascii="Segoe UI" w:hAnsi="Segoe UI" w:cs="Segoe UI"/>
            <w:sz w:val="20"/>
            <w:szCs w:val="20"/>
          </w:rPr>
          <w:delText xml:space="preserve"> dodavatele</w:delText>
        </w:r>
        <w:r w:rsidR="007D2F34" w:rsidRPr="00DA34ED" w:rsidDel="00D327C2">
          <w:rPr>
            <w:rFonts w:ascii="Segoe UI" w:hAnsi="Segoe UI" w:cs="Segoe UI"/>
            <w:sz w:val="20"/>
            <w:szCs w:val="20"/>
          </w:rPr>
          <w:delText>.</w:delText>
        </w:r>
      </w:del>
    </w:p>
    <w:p w14:paraId="7150CDCF" w14:textId="66167C9C" w:rsidR="00E47744" w:rsidRPr="00DA34ED" w:rsidDel="004036A9" w:rsidRDefault="00E47744" w:rsidP="00B81FC6">
      <w:pPr>
        <w:ind w:left="709"/>
        <w:jc w:val="both"/>
        <w:rPr>
          <w:del w:id="51" w:author="Švecova Jitka" w:date="2025-11-03T13:36:00Z" w16du:dateUtc="2025-11-03T12:36:00Z"/>
          <w:rFonts w:ascii="Segoe UI" w:hAnsi="Segoe UI" w:cs="Segoe UI"/>
          <w:sz w:val="20"/>
          <w:szCs w:val="20"/>
        </w:rPr>
      </w:pPr>
      <w:del w:id="52" w:author="Švecova Jitka" w:date="2025-11-03T13:36:00Z" w16du:dateUtc="2025-11-03T12:36:00Z">
        <w:r w:rsidRPr="00DA34ED" w:rsidDel="004036A9">
          <w:rPr>
            <w:rFonts w:ascii="Segoe UI" w:hAnsi="Segoe UI" w:cs="Segoe UI"/>
            <w:sz w:val="20"/>
            <w:szCs w:val="20"/>
          </w:rPr>
          <w:delText>Uv</w:delText>
        </w:r>
        <w:r w:rsidR="007D2F34" w:rsidRPr="00DA34ED" w:rsidDel="004036A9">
          <w:rPr>
            <w:rFonts w:ascii="Segoe UI" w:hAnsi="Segoe UI" w:cs="Segoe UI"/>
            <w:sz w:val="20"/>
            <w:szCs w:val="20"/>
          </w:rPr>
          <w:delText>áděné</w:delText>
        </w:r>
        <w:r w:rsidRPr="00DA34ED" w:rsidDel="004036A9">
          <w:rPr>
            <w:rFonts w:ascii="Segoe UI" w:hAnsi="Segoe UI" w:cs="Segoe UI"/>
            <w:sz w:val="20"/>
            <w:szCs w:val="20"/>
          </w:rPr>
          <w:delText xml:space="preserve"> dokumenty jsou přílohou k tomuto prohlášení</w:delText>
        </w:r>
        <w:r w:rsidR="00B81FC6" w:rsidRPr="00DA34ED" w:rsidDel="004036A9">
          <w:rPr>
            <w:rFonts w:ascii="Segoe UI" w:hAnsi="Segoe UI" w:cs="Segoe UI"/>
            <w:sz w:val="20"/>
            <w:szCs w:val="20"/>
          </w:rPr>
          <w:delText>, případně jsou veřejně dostupné na</w:delText>
        </w:r>
        <w:r w:rsidR="001F7708" w:rsidDel="004036A9">
          <w:rPr>
            <w:rFonts w:ascii="Segoe UI" w:hAnsi="Segoe UI" w:cs="Segoe UI"/>
            <w:sz w:val="20"/>
            <w:szCs w:val="20"/>
          </w:rPr>
          <w:delText> </w:delText>
        </w:r>
        <w:r w:rsidR="00B81FC6" w:rsidRPr="00DA34ED" w:rsidDel="004036A9">
          <w:rPr>
            <w:rFonts w:ascii="Segoe UI" w:hAnsi="Segoe UI" w:cs="Segoe UI"/>
            <w:sz w:val="20"/>
            <w:szCs w:val="20"/>
          </w:rPr>
          <w:delText xml:space="preserve">adrese </w:delText>
        </w:r>
        <w:r w:rsidR="00B81FC6" w:rsidRPr="00DA34ED" w:rsidDel="004036A9">
          <w:rPr>
            <w:rFonts w:ascii="Segoe UI" w:hAnsi="Segoe UI" w:cs="Segoe UI"/>
            <w:sz w:val="20"/>
            <w:szCs w:val="20"/>
            <w:highlight w:val="lightGray"/>
          </w:rPr>
          <w:delText>…………..</w:delText>
        </w:r>
        <w:r w:rsidR="00B81FC6" w:rsidRPr="00DA34ED" w:rsidDel="004036A9">
          <w:rPr>
            <w:rFonts w:ascii="Segoe UI" w:hAnsi="Segoe UI" w:cs="Segoe UI"/>
            <w:sz w:val="20"/>
            <w:szCs w:val="20"/>
          </w:rPr>
          <w:delText xml:space="preserve"> </w:delText>
        </w:r>
        <w:r w:rsidRPr="00DA34ED" w:rsidDel="004036A9">
          <w:rPr>
            <w:rFonts w:ascii="Segoe UI" w:hAnsi="Segoe UI" w:cs="Segoe UI"/>
            <w:sz w:val="20"/>
            <w:szCs w:val="20"/>
          </w:rPr>
          <w:delText>.</w:delText>
        </w:r>
      </w:del>
    </w:p>
    <w:p w14:paraId="5193CC50" w14:textId="70E7C545" w:rsidR="009D3308" w:rsidRPr="00DA34ED" w:rsidRDefault="00D327C2" w:rsidP="006035E1">
      <w:pPr>
        <w:pStyle w:val="Odstavecseseznamem"/>
        <w:numPr>
          <w:ilvl w:val="0"/>
          <w:numId w:val="4"/>
        </w:numPr>
        <w:ind w:left="714" w:hanging="357"/>
        <w:contextualSpacing w:val="0"/>
        <w:jc w:val="both"/>
        <w:rPr>
          <w:rFonts w:ascii="Segoe UI" w:hAnsi="Segoe UI" w:cs="Segoe UI"/>
          <w:sz w:val="20"/>
          <w:szCs w:val="20"/>
        </w:rPr>
      </w:pPr>
      <w:ins w:id="53" w:author="Fronček Szabová Laura" w:date="2025-10-30T13:24:00Z" w16du:dateUtc="2025-10-30T12:24:00Z">
        <w:r>
          <w:rPr>
            <w:rFonts w:ascii="Segoe UI" w:hAnsi="Segoe UI" w:cs="Segoe UI"/>
            <w:sz w:val="20"/>
            <w:szCs w:val="20"/>
          </w:rPr>
          <w:t xml:space="preserve">veřejný </w:t>
        </w:r>
      </w:ins>
      <w:r w:rsidR="009D3308" w:rsidRPr="00DA34ED">
        <w:rPr>
          <w:rFonts w:ascii="Segoe UI" w:hAnsi="Segoe UI" w:cs="Segoe UI"/>
          <w:sz w:val="20"/>
          <w:szCs w:val="20"/>
        </w:rPr>
        <w:t xml:space="preserve">zadavatel sám ovládá </w:t>
      </w:r>
      <w:ins w:id="54" w:author="Fronček Szabová Laura" w:date="2025-10-30T12:49:00Z" w16du:dateUtc="2025-10-30T11:49:00Z">
        <w:r w:rsidR="00CF6710">
          <w:rPr>
            <w:rFonts w:ascii="Segoe UI" w:hAnsi="Segoe UI" w:cs="Segoe UI"/>
            <w:sz w:val="20"/>
            <w:szCs w:val="20"/>
          </w:rPr>
          <w:t xml:space="preserve">tuto </w:t>
        </w:r>
      </w:ins>
      <w:r w:rsidR="009D3308" w:rsidRPr="00DA34ED">
        <w:rPr>
          <w:rFonts w:ascii="Segoe UI" w:hAnsi="Segoe UI" w:cs="Segoe UI"/>
          <w:sz w:val="20"/>
          <w:szCs w:val="20"/>
        </w:rPr>
        <w:t>osobu</w:t>
      </w:r>
      <w:del w:id="55" w:author="Fronček Szabová Laura" w:date="2025-10-30T12:49:00Z" w16du:dateUtc="2025-10-30T11:49:00Z">
        <w:r w:rsidR="009D3308" w:rsidRPr="00DA34ED" w:rsidDel="00CF6710">
          <w:rPr>
            <w:rFonts w:ascii="Segoe UI" w:hAnsi="Segoe UI" w:cs="Segoe UI"/>
            <w:sz w:val="20"/>
            <w:szCs w:val="20"/>
          </w:rPr>
          <w:delText xml:space="preserve"> dodavatele</w:delText>
        </w:r>
      </w:del>
      <w:r w:rsidR="009D3308" w:rsidRPr="00DA34ED">
        <w:rPr>
          <w:rFonts w:ascii="Segoe UI" w:hAnsi="Segoe UI" w:cs="Segoe UI"/>
          <w:sz w:val="20"/>
          <w:szCs w:val="20"/>
        </w:rPr>
        <w:t xml:space="preserve"> obdobně jako svoje vnitřní organizační jednotky, což dokládá </w:t>
      </w:r>
      <w:r w:rsidR="009D3308" w:rsidRPr="00DA34ED">
        <w:rPr>
          <w:rFonts w:ascii="Segoe UI" w:hAnsi="Segoe UI" w:cs="Segoe UI"/>
          <w:sz w:val="20"/>
          <w:szCs w:val="20"/>
          <w:highlight w:val="lightGray"/>
        </w:rPr>
        <w:t xml:space="preserve">…. </w:t>
      </w:r>
      <w:r w:rsidR="009D3308" w:rsidRPr="00DA34ED">
        <w:rPr>
          <w:rFonts w:ascii="Segoe UI" w:hAnsi="Segoe UI" w:cs="Segoe UI"/>
          <w:i/>
          <w:sz w:val="20"/>
          <w:szCs w:val="20"/>
          <w:highlight w:val="lightGray"/>
        </w:rPr>
        <w:t>(např. stanovy společnosti / zřizovací listina / záznam z pracovního jednání / jednání valné hromady / usnesení k cenám za vodné a stočné)</w:t>
      </w:r>
      <w:r w:rsidR="009D3308" w:rsidRPr="00DA34ED">
        <w:rPr>
          <w:rFonts w:ascii="Segoe UI" w:hAnsi="Segoe UI" w:cs="Segoe UI"/>
          <w:sz w:val="20"/>
          <w:szCs w:val="20"/>
          <w:highlight w:val="lightGray"/>
        </w:rPr>
        <w:t xml:space="preserve"> ….</w:t>
      </w:r>
      <w:r w:rsidR="009D3308" w:rsidRPr="00DA34ED">
        <w:rPr>
          <w:rFonts w:ascii="Segoe UI" w:hAnsi="Segoe UI" w:cs="Segoe UI"/>
          <w:sz w:val="20"/>
          <w:szCs w:val="20"/>
        </w:rPr>
        <w:t>, a má tak prokazatelně rozhodující vliv na</w:t>
      </w:r>
      <w:r w:rsidR="001D6AF4" w:rsidRPr="00DA34ED">
        <w:rPr>
          <w:rFonts w:ascii="Segoe UI" w:hAnsi="Segoe UI" w:cs="Segoe UI"/>
          <w:sz w:val="20"/>
          <w:szCs w:val="20"/>
        </w:rPr>
        <w:t> </w:t>
      </w:r>
      <w:r w:rsidR="009D3308" w:rsidRPr="00DA34ED">
        <w:rPr>
          <w:rFonts w:ascii="Segoe UI" w:hAnsi="Segoe UI" w:cs="Segoe UI"/>
          <w:sz w:val="20"/>
          <w:szCs w:val="20"/>
        </w:rPr>
        <w:t xml:space="preserve">strategické cíle </w:t>
      </w:r>
      <w:ins w:id="56" w:author="Fronček Szabová Laura" w:date="2025-10-30T12:49:00Z" w16du:dateUtc="2025-10-30T11:49:00Z">
        <w:r w:rsidR="00CF6710">
          <w:rPr>
            <w:rFonts w:ascii="Segoe UI" w:hAnsi="Segoe UI" w:cs="Segoe UI"/>
            <w:sz w:val="20"/>
            <w:szCs w:val="20"/>
          </w:rPr>
          <w:t xml:space="preserve">ovládané osoby jakožto dodavatele </w:t>
        </w:r>
      </w:ins>
      <w:del w:id="57" w:author="Švecova Jitka" w:date="2025-11-03T13:37:00Z" w16du:dateUtc="2025-11-03T12:37:00Z">
        <w:r w:rsidR="009D3308" w:rsidRPr="00DA34ED" w:rsidDel="004036A9">
          <w:rPr>
            <w:rFonts w:ascii="Segoe UI" w:hAnsi="Segoe UI" w:cs="Segoe UI"/>
            <w:sz w:val="20"/>
            <w:szCs w:val="20"/>
          </w:rPr>
          <w:delText xml:space="preserve">dodavatele </w:delText>
        </w:r>
      </w:del>
      <w:r w:rsidR="009D3308" w:rsidRPr="00DA34ED">
        <w:rPr>
          <w:rFonts w:ascii="Segoe UI" w:hAnsi="Segoe UI" w:cs="Segoe UI"/>
          <w:sz w:val="20"/>
          <w:szCs w:val="20"/>
        </w:rPr>
        <w:t>a i jeho významná rozhodnutí.</w:t>
      </w:r>
    </w:p>
    <w:p w14:paraId="06F7254A" w14:textId="6FF6236E" w:rsidR="00205DCF" w:rsidRPr="00DA34ED" w:rsidDel="004036A9" w:rsidRDefault="00205DCF" w:rsidP="00205DCF">
      <w:pPr>
        <w:ind w:left="709"/>
        <w:jc w:val="both"/>
        <w:rPr>
          <w:del w:id="58" w:author="Švecova Jitka" w:date="2025-11-03T13:36:00Z" w16du:dateUtc="2025-11-03T12:36:00Z"/>
          <w:rFonts w:ascii="Segoe UI" w:hAnsi="Segoe UI" w:cs="Segoe UI"/>
          <w:sz w:val="20"/>
          <w:szCs w:val="20"/>
        </w:rPr>
      </w:pPr>
      <w:del w:id="59" w:author="Švecova Jitka" w:date="2025-11-03T13:36:00Z" w16du:dateUtc="2025-11-03T12:36:00Z">
        <w:r w:rsidRPr="00DA34ED" w:rsidDel="004036A9">
          <w:rPr>
            <w:rFonts w:ascii="Segoe UI" w:hAnsi="Segoe UI" w:cs="Segoe UI"/>
            <w:sz w:val="20"/>
            <w:szCs w:val="20"/>
          </w:rPr>
          <w:delText>Uváděné dokumenty jsou přílohou k tomuto prohlášení, případně jsou veřejně dostupné na</w:delText>
        </w:r>
        <w:r w:rsidR="000B7755" w:rsidDel="004036A9">
          <w:rPr>
            <w:rFonts w:ascii="Segoe UI" w:hAnsi="Segoe UI" w:cs="Segoe UI"/>
            <w:sz w:val="20"/>
            <w:szCs w:val="20"/>
          </w:rPr>
          <w:delText> </w:delText>
        </w:r>
        <w:r w:rsidRPr="00DA34ED" w:rsidDel="004036A9">
          <w:rPr>
            <w:rFonts w:ascii="Segoe UI" w:hAnsi="Segoe UI" w:cs="Segoe UI"/>
            <w:sz w:val="20"/>
            <w:szCs w:val="20"/>
          </w:rPr>
          <w:delText xml:space="preserve">adrese </w:delText>
        </w:r>
        <w:r w:rsidRPr="00DA34ED" w:rsidDel="004036A9">
          <w:rPr>
            <w:rFonts w:ascii="Segoe UI" w:hAnsi="Segoe UI" w:cs="Segoe UI"/>
            <w:sz w:val="20"/>
            <w:szCs w:val="20"/>
            <w:highlight w:val="lightGray"/>
          </w:rPr>
          <w:delText>………….</w:delText>
        </w:r>
        <w:r w:rsidRPr="00DA34ED" w:rsidDel="004036A9">
          <w:rPr>
            <w:rFonts w:ascii="Segoe UI" w:hAnsi="Segoe UI" w:cs="Segoe UI"/>
            <w:sz w:val="20"/>
            <w:szCs w:val="20"/>
          </w:rPr>
          <w:delText xml:space="preserve"> .</w:delText>
        </w:r>
      </w:del>
    </w:p>
    <w:p w14:paraId="063D1165" w14:textId="16075F87" w:rsidR="00E47744" w:rsidRPr="00DA34ED" w:rsidRDefault="004A1C70" w:rsidP="00B81FC6">
      <w:pPr>
        <w:pStyle w:val="Odstavecseseznamem"/>
        <w:numPr>
          <w:ilvl w:val="0"/>
          <w:numId w:val="4"/>
        </w:numPr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>z celkové činnosti ovládané</w:t>
      </w:r>
      <w:del w:id="60" w:author="Fronček Szabová Laura" w:date="2025-10-30T12:49:00Z" w16du:dateUtc="2025-10-30T11:49:00Z">
        <w:r w:rsidRPr="00DA34ED" w:rsidDel="00CF6710">
          <w:rPr>
            <w:rFonts w:ascii="Segoe UI" w:hAnsi="Segoe UI" w:cs="Segoe UI"/>
            <w:sz w:val="20"/>
            <w:szCs w:val="20"/>
          </w:rPr>
          <w:delText>ho</w:delText>
        </w:r>
      </w:del>
      <w:r w:rsidRPr="00DA34ED">
        <w:rPr>
          <w:rFonts w:ascii="Segoe UI" w:hAnsi="Segoe UI" w:cs="Segoe UI"/>
          <w:sz w:val="20"/>
          <w:szCs w:val="20"/>
        </w:rPr>
        <w:t xml:space="preserve"> </w:t>
      </w:r>
      <w:del w:id="61" w:author="Fronček Szabová Laura" w:date="2025-10-30T12:49:00Z" w16du:dateUtc="2025-10-30T11:49:00Z">
        <w:r w:rsidRPr="00DA34ED" w:rsidDel="00CF6710">
          <w:rPr>
            <w:rFonts w:ascii="Segoe UI" w:hAnsi="Segoe UI" w:cs="Segoe UI"/>
            <w:sz w:val="20"/>
            <w:szCs w:val="20"/>
          </w:rPr>
          <w:delText>dodavatele</w:delText>
        </w:r>
      </w:del>
      <w:ins w:id="62" w:author="Fronček Szabová Laura" w:date="2025-10-30T12:49:00Z" w16du:dateUtc="2025-10-30T11:49:00Z">
        <w:r w:rsidR="00CF6710">
          <w:rPr>
            <w:rFonts w:ascii="Segoe UI" w:hAnsi="Segoe UI" w:cs="Segoe UI"/>
            <w:sz w:val="20"/>
            <w:szCs w:val="20"/>
          </w:rPr>
          <w:t>osoby</w:t>
        </w:r>
      </w:ins>
      <w:r w:rsidRPr="00DA34ED">
        <w:rPr>
          <w:rFonts w:ascii="Segoe UI" w:hAnsi="Segoe UI" w:cs="Segoe UI"/>
          <w:sz w:val="20"/>
          <w:szCs w:val="20"/>
        </w:rPr>
        <w:t xml:space="preserve"> je 80</w:t>
      </w:r>
      <w:r w:rsidR="00D94772" w:rsidRPr="00DA34ED">
        <w:rPr>
          <w:rFonts w:ascii="Segoe UI" w:hAnsi="Segoe UI" w:cs="Segoe UI"/>
          <w:sz w:val="20"/>
          <w:szCs w:val="20"/>
        </w:rPr>
        <w:t xml:space="preserve"> </w:t>
      </w:r>
      <w:r w:rsidRPr="00DA34ED">
        <w:rPr>
          <w:rFonts w:ascii="Segoe UI" w:hAnsi="Segoe UI" w:cs="Segoe UI"/>
          <w:sz w:val="20"/>
          <w:szCs w:val="20"/>
        </w:rPr>
        <w:t>% aktivit prováděno při plnění úkolů, které jí byly svěřeny</w:t>
      </w:r>
      <w:ins w:id="63" w:author="Fronček Szabová Laura" w:date="2025-10-30T12:49:00Z" w16du:dateUtc="2025-10-30T11:49:00Z">
        <w:r w:rsidR="00CF6710">
          <w:rPr>
            <w:rFonts w:ascii="Segoe UI" w:hAnsi="Segoe UI" w:cs="Segoe UI"/>
            <w:sz w:val="20"/>
            <w:szCs w:val="20"/>
          </w:rPr>
          <w:t xml:space="preserve"> ovládajícím veřejným</w:t>
        </w:r>
      </w:ins>
      <w:r w:rsidRPr="00DA34ED">
        <w:rPr>
          <w:rFonts w:ascii="Segoe UI" w:hAnsi="Segoe UI" w:cs="Segoe UI"/>
          <w:sz w:val="20"/>
          <w:szCs w:val="20"/>
        </w:rPr>
        <w:t xml:space="preserve"> </w:t>
      </w:r>
      <w:r w:rsidR="00BD6309" w:rsidRPr="00DA34ED">
        <w:rPr>
          <w:rFonts w:ascii="Segoe UI" w:hAnsi="Segoe UI" w:cs="Segoe UI"/>
          <w:sz w:val="20"/>
          <w:szCs w:val="20"/>
        </w:rPr>
        <w:t>zadavatelem</w:t>
      </w:r>
      <w:del w:id="64" w:author="Fronček Szabová Laura" w:date="2025-10-30T12:50:00Z" w16du:dateUtc="2025-10-30T11:50:00Z">
        <w:r w:rsidRPr="00DA34ED" w:rsidDel="00CF6710">
          <w:rPr>
            <w:rFonts w:ascii="Segoe UI" w:hAnsi="Segoe UI" w:cs="Segoe UI"/>
            <w:sz w:val="20"/>
            <w:szCs w:val="20"/>
          </w:rPr>
          <w:delText xml:space="preserve"> jako ovládajícím subjektem</w:delText>
        </w:r>
      </w:del>
      <w:r w:rsidR="00D94772" w:rsidRPr="00DA34ED">
        <w:rPr>
          <w:rFonts w:ascii="Segoe UI" w:hAnsi="Segoe UI" w:cs="Segoe UI"/>
          <w:sz w:val="20"/>
          <w:szCs w:val="20"/>
        </w:rPr>
        <w:t>, což je zaznamenané v</w:t>
      </w:r>
      <w:r w:rsidR="001D6AF4" w:rsidRPr="00DA34ED">
        <w:rPr>
          <w:rFonts w:ascii="Segoe UI" w:hAnsi="Segoe UI" w:cs="Segoe UI"/>
          <w:sz w:val="20"/>
          <w:szCs w:val="20"/>
        </w:rPr>
        <w:t> </w:t>
      </w:r>
      <w:r w:rsidR="00D94772" w:rsidRPr="00DA34ED">
        <w:rPr>
          <w:rFonts w:ascii="Segoe UI" w:hAnsi="Segoe UI" w:cs="Segoe UI"/>
          <w:sz w:val="20"/>
          <w:szCs w:val="20"/>
        </w:rPr>
        <w:t xml:space="preserve">účetnictví </w:t>
      </w:r>
      <w:ins w:id="65" w:author="Fronček Szabová Laura" w:date="2025-10-30T12:50:00Z" w16du:dateUtc="2025-10-30T11:50:00Z">
        <w:r w:rsidR="00CF6710">
          <w:rPr>
            <w:rFonts w:ascii="Segoe UI" w:hAnsi="Segoe UI" w:cs="Segoe UI"/>
            <w:sz w:val="20"/>
            <w:szCs w:val="20"/>
          </w:rPr>
          <w:t>ovládané osoby</w:t>
        </w:r>
      </w:ins>
      <w:del w:id="66" w:author="Fronček Szabová Laura" w:date="2025-10-30T12:50:00Z" w16du:dateUtc="2025-10-30T11:50:00Z">
        <w:r w:rsidR="00D94772" w:rsidRPr="00DA34ED" w:rsidDel="00CF6710">
          <w:rPr>
            <w:rFonts w:ascii="Segoe UI" w:hAnsi="Segoe UI" w:cs="Segoe UI"/>
            <w:sz w:val="20"/>
            <w:szCs w:val="20"/>
          </w:rPr>
          <w:delText>dodavatele</w:delText>
        </w:r>
      </w:del>
      <w:r w:rsidR="00D94772" w:rsidRPr="00DA34ED">
        <w:rPr>
          <w:rFonts w:ascii="Segoe UI" w:hAnsi="Segoe UI" w:cs="Segoe UI"/>
          <w:sz w:val="20"/>
          <w:szCs w:val="20"/>
        </w:rPr>
        <w:t xml:space="preserve"> a současně uvedeno v </w:t>
      </w:r>
      <w:r w:rsidR="001D6AF4" w:rsidRPr="00DA34ED">
        <w:rPr>
          <w:rFonts w:ascii="Segoe UI" w:hAnsi="Segoe UI" w:cs="Segoe UI"/>
          <w:i/>
          <w:sz w:val="20"/>
          <w:szCs w:val="20"/>
        </w:rPr>
        <w:t xml:space="preserve">… </w:t>
      </w:r>
      <w:r w:rsidR="001D6AF4" w:rsidRPr="00DA34ED">
        <w:rPr>
          <w:rFonts w:ascii="Segoe UI" w:hAnsi="Segoe UI" w:cs="Segoe UI"/>
          <w:i/>
          <w:sz w:val="20"/>
          <w:szCs w:val="20"/>
          <w:highlight w:val="lightGray"/>
        </w:rPr>
        <w:t>(např. Výroční zpráva, Zprávě o hospodaření</w:t>
      </w:r>
      <w:r w:rsidR="001D6AF4" w:rsidRPr="00DA34ED">
        <w:rPr>
          <w:rFonts w:ascii="Segoe UI" w:hAnsi="Segoe UI" w:cs="Segoe UI"/>
          <w:i/>
          <w:sz w:val="20"/>
          <w:szCs w:val="20"/>
        </w:rPr>
        <w:t>, …..</w:t>
      </w:r>
      <w:r w:rsidR="00C22EE2" w:rsidRPr="00DA34ED">
        <w:rPr>
          <w:rFonts w:ascii="Segoe UI" w:hAnsi="Segoe UI" w:cs="Segoe UI"/>
          <w:sz w:val="20"/>
          <w:szCs w:val="20"/>
        </w:rPr>
        <w:t>, přičemž je</w:t>
      </w:r>
      <w:r w:rsidR="001F7708">
        <w:rPr>
          <w:rFonts w:ascii="Segoe UI" w:hAnsi="Segoe UI" w:cs="Segoe UI"/>
          <w:sz w:val="20"/>
          <w:szCs w:val="20"/>
        </w:rPr>
        <w:t> </w:t>
      </w:r>
      <w:r w:rsidR="00C22EE2" w:rsidRPr="00DA34ED">
        <w:rPr>
          <w:rFonts w:ascii="Segoe UI" w:hAnsi="Segoe UI" w:cs="Segoe UI"/>
          <w:sz w:val="20"/>
          <w:szCs w:val="20"/>
        </w:rPr>
        <w:t>uvedené v souladu s § 13 ZZVZ prokazatelné z průměrného obratu/celkových nákladů za</w:t>
      </w:r>
      <w:r w:rsidR="001F7708">
        <w:rPr>
          <w:rFonts w:ascii="Segoe UI" w:hAnsi="Segoe UI" w:cs="Segoe UI"/>
          <w:sz w:val="20"/>
          <w:szCs w:val="20"/>
        </w:rPr>
        <w:t> </w:t>
      </w:r>
      <w:r w:rsidR="00D94772" w:rsidRPr="00DA34ED">
        <w:rPr>
          <w:rFonts w:ascii="Segoe UI" w:hAnsi="Segoe UI" w:cs="Segoe UI"/>
          <w:sz w:val="20"/>
          <w:szCs w:val="20"/>
        </w:rPr>
        <w:t xml:space="preserve">poslední </w:t>
      </w:r>
      <w:r w:rsidR="00C22EE2" w:rsidRPr="00DA34ED">
        <w:rPr>
          <w:rFonts w:ascii="Segoe UI" w:hAnsi="Segoe UI" w:cs="Segoe UI"/>
          <w:sz w:val="20"/>
          <w:szCs w:val="20"/>
        </w:rPr>
        <w:t>tři účetní období před uzavřením smlouvy</w:t>
      </w:r>
      <w:r w:rsidR="006C7194" w:rsidRPr="00DA34ED">
        <w:rPr>
          <w:rStyle w:val="Znakapoznpodarou"/>
          <w:rFonts w:ascii="Segoe UI" w:hAnsi="Segoe UI" w:cs="Segoe UI"/>
          <w:sz w:val="20"/>
          <w:szCs w:val="20"/>
        </w:rPr>
        <w:footnoteReference w:id="2"/>
      </w:r>
      <w:r w:rsidR="00D94772" w:rsidRPr="00DA34ED">
        <w:rPr>
          <w:rFonts w:ascii="Segoe UI" w:hAnsi="Segoe UI" w:cs="Segoe UI"/>
          <w:sz w:val="20"/>
          <w:szCs w:val="20"/>
        </w:rPr>
        <w:t>.</w:t>
      </w:r>
      <w:r w:rsidR="006C7194" w:rsidRPr="00DA34ED">
        <w:rPr>
          <w:rFonts w:ascii="Segoe UI" w:hAnsi="Segoe UI" w:cs="Segoe UI"/>
          <w:sz w:val="20"/>
          <w:szCs w:val="20"/>
        </w:rPr>
        <w:t xml:space="preserve"> </w:t>
      </w:r>
    </w:p>
    <w:p w14:paraId="04C7E02C" w14:textId="77777777" w:rsidR="008873AB" w:rsidRPr="008873AB" w:rsidRDefault="008873AB">
      <w:pPr>
        <w:spacing w:after="120"/>
        <w:jc w:val="both"/>
        <w:rPr>
          <w:ins w:id="72" w:author="Švecova Jitka" w:date="2025-11-03T13:46:00Z" w16du:dateUtc="2025-11-03T12:46:00Z"/>
          <w:rFonts w:ascii="Segoe UI" w:hAnsi="Segoe UI" w:cs="Segoe UI"/>
          <w:sz w:val="20"/>
          <w:rPrChange w:id="73" w:author="Švecova Jitka" w:date="2025-11-03T13:46:00Z" w16du:dateUtc="2025-11-03T12:46:00Z">
            <w:rPr>
              <w:ins w:id="74" w:author="Švecova Jitka" w:date="2025-11-03T13:46:00Z" w16du:dateUtc="2025-11-03T12:46:00Z"/>
            </w:rPr>
          </w:rPrChange>
        </w:rPr>
        <w:pPrChange w:id="75" w:author="Švecova Jitka" w:date="2025-11-03T13:46:00Z" w16du:dateUtc="2025-11-03T12:46:00Z">
          <w:pPr>
            <w:pStyle w:val="Odstavecseseznamem"/>
            <w:numPr>
              <w:numId w:val="4"/>
            </w:numPr>
            <w:spacing w:after="120"/>
            <w:ind w:hanging="360"/>
            <w:jc w:val="both"/>
          </w:pPr>
        </w:pPrChange>
      </w:pPr>
      <w:ins w:id="76" w:author="Švecova Jitka" w:date="2025-11-03T13:46:00Z" w16du:dateUtc="2025-11-03T12:46:00Z">
        <w:r w:rsidRPr="008873AB">
          <w:rPr>
            <w:rFonts w:ascii="Segoe UI" w:hAnsi="Segoe UI" w:cs="Segoe UI"/>
            <w:sz w:val="20"/>
            <w:rPrChange w:id="77" w:author="Švecova Jitka" w:date="2025-11-03T13:46:00Z" w16du:dateUtc="2025-11-03T12:46:00Z">
              <w:rPr/>
            </w:rPrChange>
          </w:rPr>
          <w:t>Doklady potvrzující výše uvedené skutečnosti jsou přiloženy k tomuto prohlášení, případně jsou zveřejněny na adrese www</w:t>
        </w:r>
        <w:r w:rsidRPr="008873AB">
          <w:rPr>
            <w:rFonts w:ascii="Segoe UI" w:hAnsi="Segoe UI" w:cs="Segoe UI"/>
            <w:sz w:val="20"/>
            <w:shd w:val="clear" w:color="auto" w:fill="D0CECE" w:themeFill="background2" w:themeFillShade="E6"/>
            <w:rPrChange w:id="78" w:author="Švecova Jitka" w:date="2025-11-03T13:46:00Z" w16du:dateUtc="2025-11-03T12:46:00Z">
              <w:rPr>
                <w:shd w:val="clear" w:color="auto" w:fill="D0CECE" w:themeFill="background2" w:themeFillShade="E6"/>
              </w:rPr>
            </w:rPrChange>
          </w:rPr>
          <w:t xml:space="preserve">……… </w:t>
        </w:r>
        <w:r w:rsidRPr="008873AB">
          <w:rPr>
            <w:rFonts w:ascii="Segoe UI" w:hAnsi="Segoe UI" w:cs="Segoe UI"/>
            <w:sz w:val="20"/>
            <w:rPrChange w:id="79" w:author="Švecova Jitka" w:date="2025-11-03T13:46:00Z" w16du:dateUtc="2025-11-03T12:46:00Z">
              <w:rPr/>
            </w:rPrChange>
          </w:rPr>
          <w:t>.</w:t>
        </w:r>
      </w:ins>
    </w:p>
    <w:p w14:paraId="6FD11539" w14:textId="2A0B0B93" w:rsidR="005D3B29" w:rsidRPr="00DA34ED" w:rsidDel="008873AB" w:rsidRDefault="005D3B29">
      <w:pPr>
        <w:jc w:val="both"/>
        <w:rPr>
          <w:del w:id="80" w:author="Švecova Jitka" w:date="2025-11-03T13:46:00Z" w16du:dateUtc="2025-11-03T12:46:00Z"/>
          <w:rFonts w:ascii="Segoe UI" w:hAnsi="Segoe UI" w:cs="Segoe UI"/>
          <w:sz w:val="20"/>
          <w:szCs w:val="20"/>
        </w:rPr>
        <w:pPrChange w:id="81" w:author="Švecova Jitka" w:date="2025-11-03T13:37:00Z" w16du:dateUtc="2025-11-03T12:37:00Z">
          <w:pPr>
            <w:ind w:left="709"/>
            <w:jc w:val="both"/>
          </w:pPr>
        </w:pPrChange>
      </w:pPr>
      <w:del w:id="82" w:author="Švecova Jitka" w:date="2025-11-03T13:46:00Z" w16du:dateUtc="2025-11-03T12:46:00Z">
        <w:r w:rsidRPr="00DA34ED" w:rsidDel="008873AB">
          <w:rPr>
            <w:rFonts w:ascii="Segoe UI" w:hAnsi="Segoe UI" w:cs="Segoe UI"/>
            <w:sz w:val="20"/>
            <w:szCs w:val="20"/>
          </w:rPr>
          <w:delText>Uváděné dokumenty jsou přílohou k tomuto prohlášení, případně jsou veřejně dostupné na</w:delText>
        </w:r>
        <w:r w:rsidR="001F7708" w:rsidDel="008873AB">
          <w:rPr>
            <w:rFonts w:ascii="Segoe UI" w:hAnsi="Segoe UI" w:cs="Segoe UI"/>
            <w:sz w:val="20"/>
            <w:szCs w:val="20"/>
          </w:rPr>
          <w:delText> </w:delText>
        </w:r>
        <w:r w:rsidRPr="00DA34ED" w:rsidDel="008873AB">
          <w:rPr>
            <w:rFonts w:ascii="Segoe UI" w:hAnsi="Segoe UI" w:cs="Segoe UI"/>
            <w:sz w:val="20"/>
            <w:szCs w:val="20"/>
          </w:rPr>
          <w:delText xml:space="preserve">adrese </w:delText>
        </w:r>
        <w:r w:rsidRPr="00DA34ED" w:rsidDel="008873AB">
          <w:rPr>
            <w:rFonts w:ascii="Segoe UI" w:hAnsi="Segoe UI" w:cs="Segoe UI"/>
            <w:sz w:val="20"/>
            <w:szCs w:val="20"/>
            <w:highlight w:val="lightGray"/>
          </w:rPr>
          <w:delText>………….</w:delText>
        </w:r>
        <w:r w:rsidRPr="00DA34ED" w:rsidDel="008873AB">
          <w:rPr>
            <w:rFonts w:ascii="Segoe UI" w:hAnsi="Segoe UI" w:cs="Segoe UI"/>
            <w:sz w:val="20"/>
            <w:szCs w:val="20"/>
          </w:rPr>
          <w:delText xml:space="preserve"> .</w:delText>
        </w:r>
      </w:del>
    </w:p>
    <w:p w14:paraId="74A5785B" w14:textId="7CCD78F7" w:rsidR="00B0069E" w:rsidDel="008873AB" w:rsidRDefault="00D94772" w:rsidP="007D2F34">
      <w:pPr>
        <w:jc w:val="both"/>
        <w:rPr>
          <w:del w:id="83" w:author="Švecova Jitka" w:date="2025-11-03T13:39:00Z" w16du:dateUtc="2025-11-03T12:39:00Z"/>
          <w:rFonts w:ascii="Segoe UI" w:hAnsi="Segoe UI" w:cs="Segoe UI"/>
          <w:sz w:val="20"/>
          <w:szCs w:val="20"/>
        </w:rPr>
      </w:pPr>
      <w:del w:id="84" w:author="Švecova Jitka" w:date="2025-11-03T13:40:00Z" w16du:dateUtc="2025-11-03T12:40:00Z">
        <w:r w:rsidRPr="00DA34ED" w:rsidDel="004036A9">
          <w:rPr>
            <w:rFonts w:ascii="Segoe UI" w:hAnsi="Segoe UI" w:cs="Segoe UI"/>
            <w:sz w:val="20"/>
            <w:szCs w:val="20"/>
          </w:rPr>
          <w:delText>Rovněž existuje předpoklad, že p</w:delText>
        </w:r>
      </w:del>
      <w:ins w:id="85" w:author="Švecova Jitka" w:date="2025-11-03T13:40:00Z" w16du:dateUtc="2025-11-03T12:40:00Z">
        <w:r w:rsidR="004036A9">
          <w:rPr>
            <w:rFonts w:ascii="Segoe UI" w:hAnsi="Segoe UI" w:cs="Segoe UI"/>
            <w:sz w:val="20"/>
            <w:szCs w:val="20"/>
          </w:rPr>
          <w:t>P</w:t>
        </w:r>
      </w:ins>
      <w:r w:rsidRPr="00DA34ED">
        <w:rPr>
          <w:rFonts w:ascii="Segoe UI" w:hAnsi="Segoe UI" w:cs="Segoe UI"/>
          <w:sz w:val="20"/>
          <w:szCs w:val="20"/>
        </w:rPr>
        <w:t xml:space="preserve">o dobu udržitelnosti </w:t>
      </w:r>
      <w:ins w:id="86" w:author="Švecova Jitka" w:date="2025-11-03T13:38:00Z" w16du:dateUtc="2025-11-03T12:38:00Z">
        <w:r w:rsidR="004036A9">
          <w:rPr>
            <w:rFonts w:ascii="Segoe UI" w:hAnsi="Segoe UI" w:cs="Segoe UI"/>
            <w:sz w:val="20"/>
            <w:szCs w:val="20"/>
          </w:rPr>
          <w:t xml:space="preserve">výše uvedeného </w:t>
        </w:r>
      </w:ins>
      <w:r w:rsidRPr="00DA34ED">
        <w:rPr>
          <w:rFonts w:ascii="Segoe UI" w:hAnsi="Segoe UI" w:cs="Segoe UI"/>
          <w:sz w:val="20"/>
          <w:szCs w:val="20"/>
        </w:rPr>
        <w:t>projektu</w:t>
      </w:r>
      <w:ins w:id="87" w:author="Švecova Jitka" w:date="2025-11-03T13:38:00Z" w16du:dateUtc="2025-11-03T12:38:00Z">
        <w:r w:rsidR="004036A9">
          <w:rPr>
            <w:rFonts w:ascii="Segoe UI" w:hAnsi="Segoe UI" w:cs="Segoe UI"/>
            <w:sz w:val="20"/>
            <w:szCs w:val="20"/>
          </w:rPr>
          <w:t xml:space="preserve"> </w:t>
        </w:r>
      </w:ins>
      <w:del w:id="88" w:author="Švecova Jitka" w:date="2025-11-03T13:38:00Z" w16du:dateUtc="2025-11-03T12:38:00Z">
        <w:r w:rsidRPr="00DA34ED" w:rsidDel="004036A9">
          <w:rPr>
            <w:rFonts w:ascii="Segoe UI" w:hAnsi="Segoe UI" w:cs="Segoe UI"/>
            <w:sz w:val="20"/>
            <w:szCs w:val="20"/>
          </w:rPr>
          <w:delText xml:space="preserve"> </w:delText>
        </w:r>
      </w:del>
      <w:del w:id="89" w:author="Švecova Jitka" w:date="2025-11-03T13:37:00Z" w16du:dateUtc="2025-11-03T12:37:00Z">
        <w:r w:rsidRPr="00DA34ED" w:rsidDel="004036A9">
          <w:rPr>
            <w:rFonts w:ascii="Segoe UI" w:hAnsi="Segoe UI" w:cs="Segoe UI"/>
            <w:sz w:val="20"/>
            <w:szCs w:val="20"/>
          </w:rPr>
          <w:delText xml:space="preserve">OPŽP </w:delText>
        </w:r>
      </w:del>
      <w:del w:id="90" w:author="Švecova Jitka" w:date="2025-11-03T13:38:00Z" w16du:dateUtc="2025-11-03T12:38:00Z">
        <w:r w:rsidRPr="00DA34ED" w:rsidDel="004036A9">
          <w:rPr>
            <w:rFonts w:ascii="Segoe UI" w:hAnsi="Segoe UI" w:cs="Segoe UI"/>
            <w:sz w:val="20"/>
            <w:szCs w:val="20"/>
          </w:rPr>
          <w:delText>č</w:delText>
        </w:r>
      </w:del>
      <w:del w:id="91" w:author="Švecova Jitka" w:date="2025-11-03T13:37:00Z" w16du:dateUtc="2025-11-03T12:37:00Z">
        <w:r w:rsidRPr="00DA34ED" w:rsidDel="004036A9">
          <w:rPr>
            <w:rFonts w:ascii="Segoe UI" w:hAnsi="Segoe UI" w:cs="Segoe UI"/>
            <w:sz w:val="20"/>
            <w:szCs w:val="20"/>
          </w:rPr>
          <w:delText>.</w:delText>
        </w:r>
      </w:del>
      <w:del w:id="92" w:author="Švecova Jitka" w:date="2025-11-03T13:38:00Z" w16du:dateUtc="2025-11-03T12:38:00Z">
        <w:r w:rsidRPr="00DA34ED" w:rsidDel="004036A9">
          <w:rPr>
            <w:rFonts w:ascii="Segoe UI" w:hAnsi="Segoe UI" w:cs="Segoe UI"/>
            <w:sz w:val="20"/>
            <w:szCs w:val="20"/>
          </w:rPr>
          <w:delText xml:space="preserve"> </w:delText>
        </w:r>
        <w:r w:rsidRPr="00DA34ED" w:rsidDel="004036A9">
          <w:rPr>
            <w:rFonts w:ascii="Segoe UI" w:hAnsi="Segoe UI" w:cs="Segoe UI"/>
            <w:sz w:val="20"/>
            <w:szCs w:val="20"/>
            <w:highlight w:val="lightGray"/>
          </w:rPr>
          <w:delText>………….</w:delText>
        </w:r>
        <w:r w:rsidRPr="00DA34ED" w:rsidDel="004036A9">
          <w:rPr>
            <w:rFonts w:ascii="Segoe UI" w:hAnsi="Segoe UI" w:cs="Segoe UI"/>
            <w:sz w:val="20"/>
            <w:szCs w:val="20"/>
          </w:rPr>
          <w:delText xml:space="preserve"> </w:delText>
        </w:r>
      </w:del>
      <w:r w:rsidRPr="00DA34ED">
        <w:rPr>
          <w:rFonts w:ascii="Segoe UI" w:hAnsi="Segoe UI" w:cs="Segoe UI"/>
          <w:sz w:val="20"/>
          <w:szCs w:val="20"/>
        </w:rPr>
        <w:t xml:space="preserve">bude </w:t>
      </w:r>
      <w:ins w:id="93" w:author="Fronček Szabová Laura" w:date="2025-10-30T12:50:00Z" w16du:dateUtc="2025-10-30T11:50:00Z">
        <w:r w:rsidR="00CF6710">
          <w:rPr>
            <w:rFonts w:ascii="Segoe UI" w:hAnsi="Segoe UI" w:cs="Segoe UI"/>
            <w:sz w:val="20"/>
            <w:szCs w:val="20"/>
          </w:rPr>
          <w:t>ovládaná oso</w:t>
        </w:r>
      </w:ins>
      <w:ins w:id="94" w:author="Fronček Szabová Laura" w:date="2025-10-30T12:51:00Z" w16du:dateUtc="2025-10-30T11:51:00Z">
        <w:r w:rsidR="00CF6710">
          <w:rPr>
            <w:rFonts w:ascii="Segoe UI" w:hAnsi="Segoe UI" w:cs="Segoe UI"/>
            <w:sz w:val="20"/>
            <w:szCs w:val="20"/>
          </w:rPr>
          <w:t>ba</w:t>
        </w:r>
      </w:ins>
      <w:ins w:id="95" w:author="Švecova Jitka" w:date="2025-11-03T13:38:00Z" w16du:dateUtc="2025-11-03T12:38:00Z">
        <w:r w:rsidR="004036A9">
          <w:rPr>
            <w:rFonts w:ascii="Segoe UI" w:hAnsi="Segoe UI" w:cs="Segoe UI"/>
            <w:sz w:val="20"/>
            <w:szCs w:val="20"/>
          </w:rPr>
          <w:t>,</w:t>
        </w:r>
      </w:ins>
      <w:ins w:id="96" w:author="Fronček Szabová Laura" w:date="2025-10-30T12:51:00Z" w16du:dateUtc="2025-10-30T11:51:00Z">
        <w:r w:rsidR="00CF6710">
          <w:rPr>
            <w:rFonts w:ascii="Segoe UI" w:hAnsi="Segoe UI" w:cs="Segoe UI"/>
            <w:sz w:val="20"/>
            <w:szCs w:val="20"/>
          </w:rPr>
          <w:t xml:space="preserve"> jakožto </w:t>
        </w:r>
      </w:ins>
      <w:r w:rsidRPr="00DA34ED">
        <w:rPr>
          <w:rFonts w:ascii="Segoe UI" w:hAnsi="Segoe UI" w:cs="Segoe UI"/>
          <w:sz w:val="20"/>
          <w:szCs w:val="20"/>
        </w:rPr>
        <w:t>smluvní dodavatel</w:t>
      </w:r>
      <w:ins w:id="97" w:author="Švecova Jitka" w:date="2025-11-03T13:38:00Z" w16du:dateUtc="2025-11-03T12:38:00Z">
        <w:r w:rsidR="004036A9">
          <w:rPr>
            <w:rFonts w:ascii="Segoe UI" w:hAnsi="Segoe UI" w:cs="Segoe UI"/>
            <w:sz w:val="20"/>
            <w:szCs w:val="20"/>
          </w:rPr>
          <w:t>,</w:t>
        </w:r>
      </w:ins>
      <w:r w:rsidRPr="00DA34ED">
        <w:rPr>
          <w:rFonts w:ascii="Segoe UI" w:hAnsi="Segoe UI" w:cs="Segoe UI"/>
          <w:sz w:val="20"/>
          <w:szCs w:val="20"/>
        </w:rPr>
        <w:t xml:space="preserve"> schopen plnit své závazky z</w:t>
      </w:r>
      <w:r w:rsidR="001501AC" w:rsidRPr="00DA34ED">
        <w:rPr>
          <w:rFonts w:ascii="Segoe UI" w:hAnsi="Segoe UI" w:cs="Segoe UI"/>
          <w:sz w:val="20"/>
          <w:szCs w:val="20"/>
        </w:rPr>
        <w:t xml:space="preserve"> </w:t>
      </w:r>
      <w:r w:rsidRPr="00DA34ED">
        <w:rPr>
          <w:rFonts w:ascii="Segoe UI" w:hAnsi="Segoe UI" w:cs="Segoe UI"/>
          <w:sz w:val="20"/>
          <w:szCs w:val="20"/>
        </w:rPr>
        <w:t xml:space="preserve">uzavřené smlouvy, případně poskytovaná činnost </w:t>
      </w:r>
      <w:del w:id="98" w:author="Fronček Szabová Laura" w:date="2025-10-30T12:51:00Z" w16du:dateUtc="2025-10-30T11:51:00Z">
        <w:r w:rsidRPr="00DA34ED" w:rsidDel="00CF6710">
          <w:rPr>
            <w:rFonts w:ascii="Segoe UI" w:hAnsi="Segoe UI" w:cs="Segoe UI"/>
            <w:sz w:val="20"/>
            <w:szCs w:val="20"/>
          </w:rPr>
          <w:delText>b</w:delText>
        </w:r>
      </w:del>
      <w:ins w:id="99" w:author="Fronček Szabová Laura" w:date="2025-10-30T13:29:00Z" w16du:dateUtc="2025-10-30T12:29:00Z">
        <w:r w:rsidR="00D327C2">
          <w:rPr>
            <w:rFonts w:ascii="Segoe UI" w:hAnsi="Segoe UI" w:cs="Segoe UI"/>
            <w:sz w:val="20"/>
            <w:szCs w:val="20"/>
          </w:rPr>
          <w:t>b</w:t>
        </w:r>
      </w:ins>
      <w:r w:rsidRPr="00DA34ED">
        <w:rPr>
          <w:rFonts w:ascii="Segoe UI" w:hAnsi="Segoe UI" w:cs="Segoe UI"/>
          <w:sz w:val="20"/>
          <w:szCs w:val="20"/>
        </w:rPr>
        <w:t xml:space="preserve">ude </w:t>
      </w:r>
      <w:r w:rsidR="001501AC" w:rsidRPr="00DA34ED">
        <w:rPr>
          <w:rFonts w:ascii="Segoe UI" w:hAnsi="Segoe UI" w:cs="Segoe UI"/>
          <w:sz w:val="20"/>
          <w:szCs w:val="20"/>
        </w:rPr>
        <w:t xml:space="preserve">následně </w:t>
      </w:r>
      <w:r w:rsidRPr="00DA34ED">
        <w:rPr>
          <w:rFonts w:ascii="Segoe UI" w:hAnsi="Segoe UI" w:cs="Segoe UI"/>
          <w:sz w:val="20"/>
          <w:szCs w:val="20"/>
        </w:rPr>
        <w:t>zajištěna jin</w:t>
      </w:r>
      <w:ins w:id="100" w:author="Fronček Szabová Laura" w:date="2025-10-30T12:51:00Z" w16du:dateUtc="2025-10-30T11:51:00Z">
        <w:r w:rsidR="00CF6710">
          <w:rPr>
            <w:rFonts w:ascii="Segoe UI" w:hAnsi="Segoe UI" w:cs="Segoe UI"/>
            <w:sz w:val="20"/>
            <w:szCs w:val="20"/>
          </w:rPr>
          <w:t>ou</w:t>
        </w:r>
      </w:ins>
      <w:del w:id="101" w:author="Fronček Szabová Laura" w:date="2025-10-30T12:51:00Z" w16du:dateUtc="2025-10-30T11:51:00Z">
        <w:r w:rsidRPr="00DA34ED" w:rsidDel="00CF6710">
          <w:rPr>
            <w:rFonts w:ascii="Segoe UI" w:hAnsi="Segoe UI" w:cs="Segoe UI"/>
            <w:sz w:val="20"/>
            <w:szCs w:val="20"/>
          </w:rPr>
          <w:delText>ým</w:delText>
        </w:r>
      </w:del>
      <w:r w:rsidRPr="00DA34ED">
        <w:rPr>
          <w:rFonts w:ascii="Segoe UI" w:hAnsi="Segoe UI" w:cs="Segoe UI"/>
          <w:sz w:val="20"/>
          <w:szCs w:val="20"/>
        </w:rPr>
        <w:t xml:space="preserve"> ovládan</w:t>
      </w:r>
      <w:ins w:id="102" w:author="Fronček Szabová Laura" w:date="2025-10-30T12:51:00Z" w16du:dateUtc="2025-10-30T11:51:00Z">
        <w:r w:rsidR="00CF6710">
          <w:rPr>
            <w:rFonts w:ascii="Segoe UI" w:hAnsi="Segoe UI" w:cs="Segoe UI"/>
            <w:sz w:val="20"/>
            <w:szCs w:val="20"/>
          </w:rPr>
          <w:t>ou</w:t>
        </w:r>
      </w:ins>
      <w:del w:id="103" w:author="Fronček Szabová Laura" w:date="2025-10-30T12:51:00Z" w16du:dateUtc="2025-10-30T11:51:00Z">
        <w:r w:rsidRPr="00DA34ED" w:rsidDel="00CF6710">
          <w:rPr>
            <w:rFonts w:ascii="Segoe UI" w:hAnsi="Segoe UI" w:cs="Segoe UI"/>
            <w:sz w:val="20"/>
            <w:szCs w:val="20"/>
          </w:rPr>
          <w:delText>ým</w:delText>
        </w:r>
      </w:del>
      <w:ins w:id="104" w:author="Fronček Szabová Laura" w:date="2025-10-30T12:51:00Z" w16du:dateUtc="2025-10-30T11:51:00Z">
        <w:r w:rsidR="00CF6710">
          <w:rPr>
            <w:rFonts w:ascii="Segoe UI" w:hAnsi="Segoe UI" w:cs="Segoe UI"/>
            <w:sz w:val="20"/>
            <w:szCs w:val="20"/>
          </w:rPr>
          <w:t xml:space="preserve"> osobou</w:t>
        </w:r>
      </w:ins>
      <w:r w:rsidRPr="00DA34ED">
        <w:rPr>
          <w:rFonts w:ascii="Segoe UI" w:hAnsi="Segoe UI" w:cs="Segoe UI"/>
          <w:sz w:val="20"/>
          <w:szCs w:val="20"/>
        </w:rPr>
        <w:t xml:space="preserve"> </w:t>
      </w:r>
      <w:del w:id="105" w:author="Fronček Szabová Laura" w:date="2025-10-30T12:51:00Z" w16du:dateUtc="2025-10-30T11:51:00Z">
        <w:r w:rsidRPr="00DA34ED" w:rsidDel="00CF6710">
          <w:rPr>
            <w:rFonts w:ascii="Segoe UI" w:hAnsi="Segoe UI" w:cs="Segoe UI"/>
            <w:sz w:val="20"/>
            <w:szCs w:val="20"/>
          </w:rPr>
          <w:delText>dodavatelem</w:delText>
        </w:r>
        <w:r w:rsidR="00811944" w:rsidRPr="00DA34ED" w:rsidDel="00CF6710">
          <w:rPr>
            <w:rFonts w:ascii="Segoe UI" w:hAnsi="Segoe UI" w:cs="Segoe UI"/>
            <w:sz w:val="20"/>
            <w:szCs w:val="20"/>
          </w:rPr>
          <w:delText xml:space="preserve"> </w:delText>
        </w:r>
      </w:del>
      <w:r w:rsidR="00811944" w:rsidRPr="00DA34ED">
        <w:rPr>
          <w:rFonts w:ascii="Segoe UI" w:hAnsi="Segoe UI" w:cs="Segoe UI"/>
          <w:sz w:val="20"/>
          <w:szCs w:val="20"/>
        </w:rPr>
        <w:t>dle § 11 ZZVZ</w:t>
      </w:r>
      <w:r w:rsidRPr="00DA34ED">
        <w:rPr>
          <w:rFonts w:ascii="Segoe UI" w:hAnsi="Segoe UI" w:cs="Segoe UI"/>
          <w:sz w:val="20"/>
          <w:szCs w:val="20"/>
        </w:rPr>
        <w:t>, kter</w:t>
      </w:r>
      <w:ins w:id="106" w:author="Fronček Szabová Laura" w:date="2025-10-30T12:51:00Z" w16du:dateUtc="2025-10-30T11:51:00Z">
        <w:r w:rsidR="00CF6710">
          <w:rPr>
            <w:rFonts w:ascii="Segoe UI" w:hAnsi="Segoe UI" w:cs="Segoe UI"/>
            <w:sz w:val="20"/>
            <w:szCs w:val="20"/>
          </w:rPr>
          <w:t>á</w:t>
        </w:r>
      </w:ins>
      <w:del w:id="107" w:author="Fronček Szabová Laura" w:date="2025-10-30T12:51:00Z" w16du:dateUtc="2025-10-30T11:51:00Z">
        <w:r w:rsidRPr="00DA34ED" w:rsidDel="00CF6710">
          <w:rPr>
            <w:rFonts w:ascii="Segoe UI" w:hAnsi="Segoe UI" w:cs="Segoe UI"/>
            <w:sz w:val="20"/>
            <w:szCs w:val="20"/>
          </w:rPr>
          <w:delText>ý</w:delText>
        </w:r>
      </w:del>
      <w:r w:rsidRPr="00DA34ED">
        <w:rPr>
          <w:rFonts w:ascii="Segoe UI" w:hAnsi="Segoe UI" w:cs="Segoe UI"/>
          <w:sz w:val="20"/>
          <w:szCs w:val="20"/>
        </w:rPr>
        <w:t xml:space="preserve"> bude </w:t>
      </w:r>
      <w:r w:rsidR="001501AC" w:rsidRPr="00DA34ED">
        <w:rPr>
          <w:rFonts w:ascii="Segoe UI" w:hAnsi="Segoe UI" w:cs="Segoe UI"/>
          <w:sz w:val="20"/>
          <w:szCs w:val="20"/>
        </w:rPr>
        <w:t>rovněž splňovat podmínk</w:t>
      </w:r>
      <w:ins w:id="108" w:author="Fronček Szabová Laura" w:date="2025-10-30T12:51:00Z" w16du:dateUtc="2025-10-30T11:51:00Z">
        <w:r w:rsidR="00CF6710">
          <w:rPr>
            <w:rFonts w:ascii="Segoe UI" w:hAnsi="Segoe UI" w:cs="Segoe UI"/>
            <w:sz w:val="20"/>
            <w:szCs w:val="20"/>
          </w:rPr>
          <w:t>y ZZVZ.</w:t>
        </w:r>
      </w:ins>
      <w:del w:id="109" w:author="Fronček Szabová Laura" w:date="2025-10-30T12:51:00Z" w16du:dateUtc="2025-10-30T11:51:00Z">
        <w:r w:rsidR="001501AC" w:rsidRPr="00DA34ED" w:rsidDel="00CF6710">
          <w:rPr>
            <w:rFonts w:ascii="Segoe UI" w:hAnsi="Segoe UI" w:cs="Segoe UI"/>
            <w:sz w:val="20"/>
            <w:szCs w:val="20"/>
          </w:rPr>
          <w:delText>u</w:delText>
        </w:r>
        <w:r w:rsidRPr="00DA34ED" w:rsidDel="00CF6710">
          <w:rPr>
            <w:rFonts w:ascii="Segoe UI" w:hAnsi="Segoe UI" w:cs="Segoe UI"/>
            <w:sz w:val="20"/>
            <w:szCs w:val="20"/>
          </w:rPr>
          <w:delText xml:space="preserve"> 80 % </w:delText>
        </w:r>
        <w:r w:rsidR="00657E5A" w:rsidRPr="00DA34ED" w:rsidDel="00CF6710">
          <w:rPr>
            <w:rFonts w:ascii="Segoe UI" w:hAnsi="Segoe UI" w:cs="Segoe UI"/>
            <w:sz w:val="20"/>
            <w:szCs w:val="20"/>
          </w:rPr>
          <w:delText>celkové</w:delText>
        </w:r>
        <w:r w:rsidRPr="00DA34ED" w:rsidDel="00CF6710">
          <w:rPr>
            <w:rFonts w:ascii="Segoe UI" w:hAnsi="Segoe UI" w:cs="Segoe UI"/>
            <w:sz w:val="20"/>
            <w:szCs w:val="20"/>
          </w:rPr>
          <w:delText xml:space="preserve"> činn</w:delText>
        </w:r>
        <w:r w:rsidR="001501AC" w:rsidRPr="00DA34ED" w:rsidDel="00CF6710">
          <w:rPr>
            <w:rFonts w:ascii="Segoe UI" w:hAnsi="Segoe UI" w:cs="Segoe UI"/>
            <w:sz w:val="20"/>
            <w:szCs w:val="20"/>
          </w:rPr>
          <w:delText xml:space="preserve">osti pro </w:delText>
        </w:r>
        <w:r w:rsidR="00B0069E" w:rsidRPr="00DA34ED" w:rsidDel="00CF6710">
          <w:rPr>
            <w:rFonts w:ascii="Segoe UI" w:hAnsi="Segoe UI" w:cs="Segoe UI"/>
            <w:sz w:val="20"/>
            <w:szCs w:val="20"/>
          </w:rPr>
          <w:delText xml:space="preserve">zadavatele jako </w:delText>
        </w:r>
        <w:r w:rsidR="001501AC" w:rsidRPr="00DA34ED" w:rsidDel="00CF6710">
          <w:rPr>
            <w:rFonts w:ascii="Segoe UI" w:hAnsi="Segoe UI" w:cs="Segoe UI"/>
            <w:sz w:val="20"/>
            <w:szCs w:val="20"/>
          </w:rPr>
          <w:delText xml:space="preserve">příjemce podpory </w:delText>
        </w:r>
        <w:r w:rsidR="00B0069E" w:rsidRPr="00DA34ED" w:rsidDel="00CF6710">
          <w:rPr>
            <w:rFonts w:ascii="Segoe UI" w:hAnsi="Segoe UI" w:cs="Segoe UI"/>
            <w:sz w:val="20"/>
            <w:szCs w:val="20"/>
          </w:rPr>
          <w:delText xml:space="preserve">z </w:delText>
        </w:r>
        <w:r w:rsidR="001501AC" w:rsidRPr="00DA34ED" w:rsidDel="00CF6710">
          <w:rPr>
            <w:rFonts w:ascii="Segoe UI" w:hAnsi="Segoe UI" w:cs="Segoe UI"/>
            <w:sz w:val="20"/>
            <w:szCs w:val="20"/>
          </w:rPr>
          <w:delText xml:space="preserve">OPŽP. </w:delText>
        </w:r>
      </w:del>
    </w:p>
    <w:p w14:paraId="1DF43F10" w14:textId="77777777" w:rsidR="008873AB" w:rsidRPr="00DA34ED" w:rsidRDefault="008873AB" w:rsidP="007D2F34">
      <w:pPr>
        <w:jc w:val="both"/>
        <w:rPr>
          <w:ins w:id="110" w:author="Švecova Jitka" w:date="2025-11-03T13:47:00Z" w16du:dateUtc="2025-11-03T12:47:00Z"/>
          <w:rFonts w:ascii="Segoe UI" w:hAnsi="Segoe UI" w:cs="Segoe UI"/>
          <w:sz w:val="20"/>
          <w:szCs w:val="20"/>
        </w:rPr>
      </w:pPr>
    </w:p>
    <w:p w14:paraId="0B07442E" w14:textId="7137C196" w:rsidR="00D94772" w:rsidRPr="00DA34ED" w:rsidDel="004036A9" w:rsidRDefault="001501AC" w:rsidP="007D2F34">
      <w:pPr>
        <w:jc w:val="both"/>
        <w:rPr>
          <w:del w:id="111" w:author="Švecova Jitka" w:date="2025-11-03T13:39:00Z" w16du:dateUtc="2025-11-03T12:39:00Z"/>
          <w:rFonts w:ascii="Segoe UI" w:hAnsi="Segoe UI" w:cs="Segoe UI"/>
          <w:sz w:val="20"/>
          <w:szCs w:val="20"/>
        </w:rPr>
      </w:pPr>
      <w:del w:id="112" w:author="Švecova Jitka" w:date="2025-11-03T13:39:00Z" w16du:dateUtc="2025-11-03T12:39:00Z">
        <w:r w:rsidRPr="00DA34ED" w:rsidDel="004036A9">
          <w:rPr>
            <w:rFonts w:ascii="Segoe UI" w:hAnsi="Segoe UI" w:cs="Segoe UI"/>
            <w:sz w:val="20"/>
            <w:szCs w:val="20"/>
          </w:rPr>
          <w:delText xml:space="preserve">Dodavatel </w:delText>
        </w:r>
      </w:del>
      <w:ins w:id="113" w:author="Fronček Szabová Laura" w:date="2025-10-30T12:53:00Z" w16du:dateUtc="2025-10-30T11:53:00Z">
        <w:del w:id="114" w:author="Švecova Jitka" w:date="2025-11-03T13:39:00Z" w16du:dateUtc="2025-11-03T12:39:00Z">
          <w:r w:rsidR="00CF6710" w:rsidDel="004036A9">
            <w:rPr>
              <w:rFonts w:ascii="Segoe UI" w:hAnsi="Segoe UI" w:cs="Segoe UI"/>
              <w:sz w:val="20"/>
              <w:szCs w:val="20"/>
            </w:rPr>
            <w:delText>Ovládaná osoba</w:delText>
          </w:r>
          <w:r w:rsidR="00CF6710" w:rsidRPr="00DA34ED" w:rsidDel="004036A9">
            <w:rPr>
              <w:rFonts w:ascii="Segoe UI" w:hAnsi="Segoe UI" w:cs="Segoe UI"/>
              <w:sz w:val="20"/>
              <w:szCs w:val="20"/>
            </w:rPr>
            <w:delText xml:space="preserve"> </w:delText>
          </w:r>
        </w:del>
      </w:ins>
      <w:del w:id="115" w:author="Švecova Jitka" w:date="2025-11-03T13:39:00Z" w16du:dateUtc="2025-11-03T12:39:00Z">
        <w:r w:rsidR="00B0069E" w:rsidRPr="00DA34ED" w:rsidDel="004036A9">
          <w:rPr>
            <w:rFonts w:ascii="Segoe UI" w:hAnsi="Segoe UI" w:cs="Segoe UI"/>
            <w:sz w:val="20"/>
            <w:szCs w:val="20"/>
          </w:rPr>
          <w:delText xml:space="preserve">je </w:delText>
        </w:r>
        <w:r w:rsidR="00811944" w:rsidRPr="00DA34ED" w:rsidDel="004036A9">
          <w:rPr>
            <w:rFonts w:ascii="Segoe UI" w:hAnsi="Segoe UI" w:cs="Segoe UI"/>
            <w:sz w:val="20"/>
            <w:szCs w:val="20"/>
          </w:rPr>
          <w:delText xml:space="preserve">současně </w:delText>
        </w:r>
        <w:r w:rsidR="00B0069E" w:rsidRPr="00DA34ED" w:rsidDel="004036A9">
          <w:rPr>
            <w:rFonts w:ascii="Segoe UI" w:hAnsi="Segoe UI" w:cs="Segoe UI"/>
            <w:sz w:val="20"/>
            <w:szCs w:val="20"/>
          </w:rPr>
          <w:delText xml:space="preserve">jako povinná osoba dle § 5 zákona č. 255/2012 Sb., o kontrole (kontrolní řád), </w:delText>
        </w:r>
        <w:r w:rsidR="00DC3007" w:rsidRPr="00DA34ED" w:rsidDel="004036A9">
          <w:rPr>
            <w:rFonts w:ascii="Segoe UI" w:hAnsi="Segoe UI" w:cs="Segoe UI"/>
            <w:sz w:val="20"/>
            <w:szCs w:val="20"/>
          </w:rPr>
          <w:delText>ve</w:delText>
        </w:r>
        <w:r w:rsidR="001F7708" w:rsidDel="004036A9">
          <w:rPr>
            <w:rFonts w:ascii="Segoe UI" w:hAnsi="Segoe UI" w:cs="Segoe UI"/>
            <w:sz w:val="20"/>
            <w:szCs w:val="20"/>
          </w:rPr>
          <w:delText> </w:delText>
        </w:r>
        <w:r w:rsidR="00DC3007" w:rsidRPr="00DA34ED" w:rsidDel="004036A9">
          <w:rPr>
            <w:rFonts w:ascii="Segoe UI" w:hAnsi="Segoe UI" w:cs="Segoe UI"/>
            <w:sz w:val="20"/>
            <w:szCs w:val="20"/>
          </w:rPr>
          <w:delText>znění pozdějších předpisů</w:delText>
        </w:r>
        <w:r w:rsidR="00B0069E" w:rsidRPr="00DA34ED" w:rsidDel="004036A9">
          <w:rPr>
            <w:rFonts w:ascii="Segoe UI" w:hAnsi="Segoe UI" w:cs="Segoe UI"/>
            <w:sz w:val="20"/>
            <w:szCs w:val="20"/>
          </w:rPr>
          <w:delText>, schopen</w:delText>
        </w:r>
      </w:del>
      <w:ins w:id="116" w:author="Fronček Szabová Laura" w:date="2025-10-30T12:54:00Z" w16du:dateUtc="2025-10-30T11:54:00Z">
        <w:del w:id="117" w:author="Švecova Jitka" w:date="2025-11-03T13:39:00Z" w16du:dateUtc="2025-11-03T12:39:00Z">
          <w:r w:rsidR="00CF6710" w:rsidDel="004036A9">
            <w:rPr>
              <w:rFonts w:ascii="Segoe UI" w:hAnsi="Segoe UI" w:cs="Segoe UI"/>
              <w:sz w:val="20"/>
              <w:szCs w:val="20"/>
            </w:rPr>
            <w:delText>a</w:delText>
          </w:r>
        </w:del>
      </w:ins>
      <w:del w:id="118" w:author="Švecova Jitka" w:date="2025-11-03T13:39:00Z" w16du:dateUtc="2025-11-03T12:39:00Z">
        <w:r w:rsidR="00B0069E" w:rsidRPr="00DA34ED" w:rsidDel="004036A9">
          <w:rPr>
            <w:rFonts w:ascii="Segoe UI" w:hAnsi="Segoe UI" w:cs="Segoe UI"/>
            <w:sz w:val="20"/>
            <w:szCs w:val="20"/>
          </w:rPr>
          <w:delText xml:space="preserve"> z účetnictví prokázat naplnění podmínek 80 % celkové činnosti</w:delText>
        </w:r>
        <w:r w:rsidR="009D7362" w:rsidRPr="00DA34ED" w:rsidDel="004036A9">
          <w:rPr>
            <w:rFonts w:ascii="Segoe UI" w:hAnsi="Segoe UI" w:cs="Segoe UI"/>
            <w:sz w:val="20"/>
            <w:szCs w:val="20"/>
          </w:rPr>
          <w:delText xml:space="preserve"> pro </w:delText>
        </w:r>
      </w:del>
      <w:ins w:id="119" w:author="Fronček Szabová Laura" w:date="2025-10-30T12:54:00Z" w16du:dateUtc="2025-10-30T11:54:00Z">
        <w:del w:id="120" w:author="Švecova Jitka" w:date="2025-11-03T13:39:00Z" w16du:dateUtc="2025-11-03T12:39:00Z">
          <w:r w:rsidR="00CF6710" w:rsidDel="004036A9">
            <w:rPr>
              <w:rFonts w:ascii="Segoe UI" w:hAnsi="Segoe UI" w:cs="Segoe UI"/>
              <w:sz w:val="20"/>
              <w:szCs w:val="20"/>
            </w:rPr>
            <w:delText xml:space="preserve">ovládajícího veřejného </w:delText>
          </w:r>
        </w:del>
      </w:ins>
      <w:del w:id="121" w:author="Švecova Jitka" w:date="2025-11-03T13:39:00Z" w16du:dateUtc="2025-11-03T12:39:00Z">
        <w:r w:rsidR="009D7362" w:rsidRPr="00DA34ED" w:rsidDel="004036A9">
          <w:rPr>
            <w:rFonts w:ascii="Segoe UI" w:hAnsi="Segoe UI" w:cs="Segoe UI"/>
            <w:sz w:val="20"/>
            <w:szCs w:val="20"/>
          </w:rPr>
          <w:delText>zadavatele</w:delText>
        </w:r>
        <w:r w:rsidR="00B0069E" w:rsidRPr="00DA34ED" w:rsidDel="004036A9">
          <w:rPr>
            <w:rFonts w:ascii="Segoe UI" w:hAnsi="Segoe UI" w:cs="Segoe UI"/>
            <w:sz w:val="20"/>
            <w:szCs w:val="20"/>
          </w:rPr>
          <w:delText>.</w:delText>
        </w:r>
      </w:del>
    </w:p>
    <w:p w14:paraId="30CF5BC6" w14:textId="1B68F502" w:rsidR="00D94772" w:rsidRPr="00DA34ED" w:rsidDel="004036A9" w:rsidRDefault="00D94772" w:rsidP="007D2F34">
      <w:pPr>
        <w:jc w:val="both"/>
        <w:rPr>
          <w:del w:id="122" w:author="Švecova Jitka" w:date="2025-11-03T13:39:00Z" w16du:dateUtc="2025-11-03T12:39:00Z"/>
          <w:rFonts w:ascii="Segoe UI" w:hAnsi="Segoe UI" w:cs="Segoe UI"/>
          <w:sz w:val="20"/>
          <w:szCs w:val="20"/>
        </w:rPr>
      </w:pPr>
    </w:p>
    <w:p w14:paraId="1E008436" w14:textId="786FCECB" w:rsidR="00811944" w:rsidRPr="00DA34ED" w:rsidDel="004036A9" w:rsidRDefault="00811944" w:rsidP="007D2F34">
      <w:pPr>
        <w:jc w:val="both"/>
        <w:rPr>
          <w:del w:id="123" w:author="Švecova Jitka" w:date="2025-11-03T13:39:00Z" w16du:dateUtc="2025-11-03T12:39:00Z"/>
          <w:rFonts w:ascii="Segoe UI" w:hAnsi="Segoe UI" w:cs="Segoe UI"/>
          <w:sz w:val="20"/>
          <w:szCs w:val="20"/>
        </w:rPr>
      </w:pPr>
    </w:p>
    <w:p w14:paraId="14DCD7D2" w14:textId="77777777" w:rsidR="005D3B29" w:rsidRPr="00DA34ED" w:rsidRDefault="005D3B29" w:rsidP="007D2F34">
      <w:pPr>
        <w:jc w:val="both"/>
        <w:rPr>
          <w:rFonts w:ascii="Segoe UI" w:hAnsi="Segoe UI" w:cs="Segoe UI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A34ED" w:rsidRPr="00DA34ED" w14:paraId="242934C4" w14:textId="77777777" w:rsidTr="00D94772">
        <w:tc>
          <w:tcPr>
            <w:tcW w:w="4530" w:type="dxa"/>
          </w:tcPr>
          <w:p w14:paraId="4CB59C21" w14:textId="662B26DE" w:rsidR="00DA34ED" w:rsidRPr="00DA34ED" w:rsidRDefault="00DA34ED" w:rsidP="00DA34ED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DA34ED">
              <w:rPr>
                <w:rFonts w:ascii="Segoe UI" w:hAnsi="Segoe UI" w:cs="Segoe UI"/>
                <w:sz w:val="20"/>
                <w:szCs w:val="20"/>
              </w:rPr>
              <w:t>V……………………… dne …………</w:t>
            </w:r>
            <w:r w:rsidR="00CD4B38">
              <w:rPr>
                <w:rFonts w:ascii="Segoe UI" w:hAnsi="Segoe UI" w:cs="Segoe UI"/>
                <w:sz w:val="20"/>
                <w:szCs w:val="20"/>
              </w:rPr>
              <w:t>…..</w:t>
            </w:r>
          </w:p>
          <w:p w14:paraId="6E337521" w14:textId="77777777" w:rsidR="00DA34ED" w:rsidRPr="00DA34ED" w:rsidRDefault="00DA34ED" w:rsidP="00DA34ED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  <w:p w14:paraId="61E7CEA2" w14:textId="77777777" w:rsidR="00DA34ED" w:rsidRPr="00DA34ED" w:rsidRDefault="00DA34ED" w:rsidP="00DA34ED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  <w:vAlign w:val="bottom"/>
          </w:tcPr>
          <w:p w14:paraId="14EF1A0F" w14:textId="77777777" w:rsidR="00DA34ED" w:rsidRPr="00DA34ED" w:rsidRDefault="00DA34ED" w:rsidP="00DA34ED">
            <w:pPr>
              <w:rPr>
                <w:rFonts w:ascii="Segoe UI" w:hAnsi="Segoe UI" w:cs="Segoe UI"/>
                <w:sz w:val="20"/>
                <w:szCs w:val="20"/>
              </w:rPr>
            </w:pPr>
          </w:p>
          <w:p w14:paraId="396C203D" w14:textId="77777777" w:rsidR="008873AB" w:rsidRDefault="008873AB" w:rsidP="00DA34ED">
            <w:pPr>
              <w:jc w:val="center"/>
              <w:rPr>
                <w:ins w:id="124" w:author="Švecova Jitka" w:date="2025-11-03T13:47:00Z" w16du:dateUtc="2025-11-03T12:47:00Z"/>
                <w:rFonts w:ascii="Segoe UI" w:hAnsi="Segoe UI" w:cs="Segoe UI"/>
                <w:sz w:val="20"/>
                <w:szCs w:val="20"/>
              </w:rPr>
            </w:pPr>
          </w:p>
          <w:p w14:paraId="5626C3A8" w14:textId="77777777" w:rsidR="008873AB" w:rsidRDefault="008873AB" w:rsidP="00DA34ED">
            <w:pPr>
              <w:jc w:val="center"/>
              <w:rPr>
                <w:ins w:id="125" w:author="Švecova Jitka" w:date="2025-11-03T13:47:00Z" w16du:dateUtc="2025-11-03T12:47:00Z"/>
                <w:rFonts w:ascii="Segoe UI" w:hAnsi="Segoe UI" w:cs="Segoe UI"/>
                <w:sz w:val="20"/>
                <w:szCs w:val="20"/>
              </w:rPr>
            </w:pPr>
          </w:p>
          <w:p w14:paraId="450A73BF" w14:textId="77777777" w:rsidR="008873AB" w:rsidRDefault="008873AB" w:rsidP="00DA34ED">
            <w:pPr>
              <w:jc w:val="center"/>
              <w:rPr>
                <w:ins w:id="126" w:author="Švecova Jitka" w:date="2025-11-03T13:47:00Z" w16du:dateUtc="2025-11-03T12:47:00Z"/>
                <w:rFonts w:ascii="Segoe UI" w:hAnsi="Segoe UI" w:cs="Segoe UI"/>
                <w:sz w:val="20"/>
                <w:szCs w:val="20"/>
              </w:rPr>
            </w:pPr>
          </w:p>
          <w:p w14:paraId="2F7E769E" w14:textId="77777777" w:rsidR="008873AB" w:rsidRDefault="008873AB" w:rsidP="00DA34ED">
            <w:pPr>
              <w:jc w:val="center"/>
              <w:rPr>
                <w:ins w:id="127" w:author="Švecova Jitka" w:date="2025-11-03T13:47:00Z" w16du:dateUtc="2025-11-03T12:47:00Z"/>
                <w:rFonts w:ascii="Segoe UI" w:hAnsi="Segoe UI" w:cs="Segoe UI"/>
                <w:sz w:val="20"/>
                <w:szCs w:val="20"/>
              </w:rPr>
            </w:pPr>
          </w:p>
          <w:p w14:paraId="33C778EF" w14:textId="3CA8B6ED" w:rsidR="00DA34ED" w:rsidRPr="00DA34ED" w:rsidRDefault="00DA34ED" w:rsidP="00DA34E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A34ED">
              <w:rPr>
                <w:rFonts w:ascii="Segoe UI" w:hAnsi="Segoe UI" w:cs="Segoe UI"/>
                <w:sz w:val="20"/>
                <w:szCs w:val="20"/>
              </w:rPr>
              <w:t>(</w:t>
            </w:r>
            <w:r w:rsidRPr="00DA34ED">
              <w:rPr>
                <w:rFonts w:ascii="Segoe UI" w:hAnsi="Segoe UI" w:cs="Segoe UI"/>
                <w:i/>
                <w:sz w:val="20"/>
                <w:szCs w:val="20"/>
              </w:rPr>
              <w:t>podpis)</w:t>
            </w:r>
          </w:p>
          <w:p w14:paraId="0677273E" w14:textId="77777777" w:rsidR="00DA34ED" w:rsidRPr="00DA34ED" w:rsidRDefault="00DA34ED" w:rsidP="00DA34E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A34ED">
              <w:rPr>
                <w:rFonts w:ascii="Segoe UI" w:hAnsi="Segoe UI" w:cs="Segoe UI"/>
                <w:sz w:val="20"/>
                <w:szCs w:val="20"/>
              </w:rPr>
              <w:t>…………………………………………</w:t>
            </w:r>
          </w:p>
        </w:tc>
      </w:tr>
      <w:tr w:rsidR="00DA34ED" w:rsidRPr="00DA34ED" w14:paraId="6611DCA1" w14:textId="77777777" w:rsidTr="00D94772">
        <w:tc>
          <w:tcPr>
            <w:tcW w:w="4530" w:type="dxa"/>
          </w:tcPr>
          <w:p w14:paraId="5BDA025E" w14:textId="77777777" w:rsidR="00DA34ED" w:rsidRPr="00DA34ED" w:rsidRDefault="00DA34ED" w:rsidP="00DA34ED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</w:tcPr>
          <w:p w14:paraId="5599AEB5" w14:textId="77777777" w:rsidR="00DA34ED" w:rsidRPr="00DA34ED" w:rsidRDefault="00DA34ED" w:rsidP="00DA34E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A34ED">
              <w:rPr>
                <w:rFonts w:ascii="Segoe UI" w:hAnsi="Segoe UI" w:cs="Segoe UI"/>
                <w:sz w:val="20"/>
                <w:szCs w:val="20"/>
              </w:rPr>
              <w:t>statuární zástupce</w:t>
            </w:r>
          </w:p>
          <w:p w14:paraId="03D03870" w14:textId="3F1772A5" w:rsidR="00DA34ED" w:rsidRPr="00DA34ED" w:rsidRDefault="00DA34ED" w:rsidP="00DA34E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A34ED">
              <w:rPr>
                <w:rFonts w:ascii="Segoe UI" w:hAnsi="Segoe UI" w:cs="Segoe UI"/>
                <w:sz w:val="20"/>
                <w:szCs w:val="20"/>
              </w:rPr>
              <w:t>žadatele/příjemce podpory</w:t>
            </w:r>
            <w:del w:id="128" w:author="Švecova Jitka" w:date="2025-11-03T13:39:00Z" w16du:dateUtc="2025-11-03T12:39:00Z">
              <w:r w:rsidRPr="00DA34ED" w:rsidDel="004036A9">
                <w:rPr>
                  <w:rFonts w:ascii="Segoe UI" w:hAnsi="Segoe UI" w:cs="Segoe UI"/>
                  <w:sz w:val="20"/>
                  <w:szCs w:val="20"/>
                </w:rPr>
                <w:delText xml:space="preserve"> OPŽP</w:delText>
              </w:r>
            </w:del>
          </w:p>
        </w:tc>
      </w:tr>
    </w:tbl>
    <w:p w14:paraId="5649F251" w14:textId="77777777" w:rsidR="00687122" w:rsidRPr="00DA34ED" w:rsidRDefault="00687122" w:rsidP="007D2F34">
      <w:pPr>
        <w:jc w:val="both"/>
        <w:rPr>
          <w:rFonts w:ascii="Segoe UI" w:hAnsi="Segoe UI" w:cs="Segoe UI"/>
          <w:sz w:val="20"/>
          <w:szCs w:val="20"/>
        </w:rPr>
      </w:pPr>
    </w:p>
    <w:sectPr w:rsidR="00687122" w:rsidRPr="00DA34ED" w:rsidSect="00585CF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77A97" w14:textId="77777777" w:rsidR="00DE61ED" w:rsidRDefault="00DE61ED" w:rsidP="00687122">
      <w:pPr>
        <w:spacing w:after="0" w:line="240" w:lineRule="auto"/>
      </w:pPr>
      <w:r>
        <w:separator/>
      </w:r>
    </w:p>
  </w:endnote>
  <w:endnote w:type="continuationSeparator" w:id="0">
    <w:p w14:paraId="717A5305" w14:textId="77777777" w:rsidR="00DE61ED" w:rsidRDefault="00DE61ED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75EF2" w14:textId="1995FBF3" w:rsidR="00CF6710" w:rsidRDefault="00CF6710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9EF61CF" wp14:editId="37815CD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1653599823" name="Textové pole 2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A78C5A" w14:textId="7BC005F3" w:rsidR="00CF6710" w:rsidRPr="00CF6710" w:rsidRDefault="00CF6710" w:rsidP="00CF671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CF6710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EF61C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Interní informace" style="position:absolute;margin-left:0;margin-top:0;width:70.75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" filled="f" stroked="f">
              <v:textbox style="mso-fit-shape-to-text:t" inset="0,0,0,15pt">
                <w:txbxContent>
                  <w:p w14:paraId="09A78C5A" w14:textId="7BC005F3" w:rsidR="00CF6710" w:rsidRPr="00CF6710" w:rsidRDefault="00CF6710" w:rsidP="00CF671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CF6710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A1C73" w14:textId="583FAEE3" w:rsidR="00CD42E6" w:rsidRPr="001F7708" w:rsidRDefault="00CF6710" w:rsidP="001F7708">
    <w:pPr>
      <w:pStyle w:val="Zpat"/>
      <w:jc w:val="right"/>
      <w:rPr>
        <w:rFonts w:ascii="Segoe UI" w:hAnsi="Segoe UI" w:cs="Segoe UI"/>
        <w:sz w:val="20"/>
        <w:szCs w:val="20"/>
      </w:rPr>
    </w:pPr>
    <w:del w:id="129" w:author="Švecova Jitka" w:date="2025-11-07T09:15:00Z" w16du:dateUtc="2025-11-07T08:15:00Z">
      <w:r w:rsidDel="00D57F28">
        <w:rPr>
          <w:rFonts w:ascii="Segoe UI" w:hAnsi="Segoe UI" w:cs="Segoe UI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3C7CFFBF" wp14:editId="6AFEAA52">
                <wp:simplePos x="901700" y="1029970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98525" cy="357505"/>
                <wp:effectExtent l="0" t="0" r="15875" b="0"/>
                <wp:wrapNone/>
                <wp:docPr id="820100442" name="Textové pole 3" descr="Interní informace">
                  <a:extLst xmlns:a="http://schemas.openxmlformats.org/drawingml/2006/main">
                    <a:ext uri="{5AE41FA2-C0FF-4470-9BD4-5FADCA87CBE2}">
                      <aclsh:classification xmlns:aclsh="http://schemas.microsoft.com/office/drawing/2020/classificationShape" classificationOutcomeType="ftr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357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6CEA29" w14:textId="3F60157D" w:rsidR="00CF6710" w:rsidRPr="00CF6710" w:rsidRDefault="00CF6710" w:rsidP="00CF6710">
                            <w:pPr>
                              <w:spacing w:after="0"/>
                              <w:rPr>
                                <w:rFonts w:ascii="Calibri" w:eastAsia="Calibri" w:hAnsi="Calibri" w:cs="Calibri"/>
                                <w:noProof/>
                                <w:color w:val="008000"/>
                                <w:sz w:val="20"/>
                                <w:szCs w:val="20"/>
                              </w:rPr>
                            </w:pPr>
                            <w:r w:rsidRPr="00CF6710">
                              <w:rPr>
                                <w:rFonts w:ascii="Calibri" w:eastAsia="Calibri" w:hAnsi="Calibri" w:cs="Calibri"/>
                                <w:noProof/>
                                <w:color w:val="008000"/>
                                <w:sz w:val="20"/>
                                <w:szCs w:val="20"/>
                              </w:rPr>
                              <w:t>Interní informace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7CFFBF"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7" type="#_x0000_t202" alt="Interní informace" style="position:absolute;left:0;text-align:left;margin-left:0;margin-top:0;width:70.75pt;height:28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" filled="f" stroked="f">
                <v:textbox style="mso-fit-shape-to-text:t" inset="0,0,0,15pt">
                  <w:txbxContent>
                    <w:p w14:paraId="7A6CEA29" w14:textId="3F60157D" w:rsidR="00CF6710" w:rsidRPr="00CF6710" w:rsidRDefault="00CF6710" w:rsidP="00CF6710">
                      <w:pPr>
                        <w:spacing w:after="0"/>
                        <w:rPr>
                          <w:rFonts w:ascii="Calibri" w:eastAsia="Calibri" w:hAnsi="Calibri" w:cs="Calibri"/>
                          <w:noProof/>
                          <w:color w:val="008000"/>
                          <w:sz w:val="20"/>
                          <w:szCs w:val="20"/>
                        </w:rPr>
                      </w:pPr>
                      <w:r w:rsidRPr="00CF6710">
                        <w:rPr>
                          <w:rFonts w:ascii="Calibri" w:eastAsia="Calibri" w:hAnsi="Calibri" w:cs="Calibri"/>
                          <w:noProof/>
                          <w:color w:val="008000"/>
                          <w:sz w:val="20"/>
                          <w:szCs w:val="20"/>
                        </w:rPr>
                        <w:t>Interní informace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del>
    <w:sdt>
      <w:sdtPr>
        <w:rPr>
          <w:rFonts w:ascii="Segoe UI" w:hAnsi="Segoe UI" w:cs="Segoe UI"/>
          <w:sz w:val="20"/>
          <w:szCs w:val="20"/>
        </w:rPr>
        <w:id w:val="-1315634573"/>
        <w:docPartObj>
          <w:docPartGallery w:val="Page Numbers (Bottom of Page)"/>
          <w:docPartUnique/>
        </w:docPartObj>
      </w:sdtPr>
      <w:sdtEndPr/>
      <w:sdtContent>
        <w:r w:rsidR="001F7708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1F7708" w:rsidRPr="00F41FE4">
          <w:rPr>
            <w:rFonts w:ascii="Segoe UI" w:hAnsi="Segoe UI" w:cs="Segoe UI"/>
            <w:sz w:val="16"/>
            <w:szCs w:val="20"/>
          </w:rPr>
          <w:instrText>PAGE   \* MERGEFORMAT</w:instrText>
        </w:r>
        <w:r w:rsidR="001F7708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1F7708">
          <w:rPr>
            <w:rFonts w:ascii="Segoe UI" w:hAnsi="Segoe UI" w:cs="Segoe UI"/>
            <w:sz w:val="16"/>
            <w:szCs w:val="20"/>
          </w:rPr>
          <w:t>1</w:t>
        </w:r>
        <w:r w:rsidR="001F7708" w:rsidRPr="00F41FE4">
          <w:rPr>
            <w:rFonts w:ascii="Segoe UI" w:hAnsi="Segoe UI" w:cs="Segoe UI"/>
            <w:sz w:val="16"/>
            <w:szCs w:val="20"/>
          </w:rPr>
          <w:fldChar w:fldCharType="end"/>
        </w:r>
        <w:r w:rsidR="001F7708" w:rsidRPr="00F41FE4">
          <w:rPr>
            <w:rFonts w:ascii="Segoe UI" w:hAnsi="Segoe UI" w:cs="Segoe UI"/>
            <w:sz w:val="16"/>
            <w:szCs w:val="20"/>
          </w:rPr>
          <w:t>/</w:t>
        </w:r>
        <w:r w:rsidR="001F7708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1F7708" w:rsidRPr="00F41FE4">
          <w:rPr>
            <w:rFonts w:ascii="Segoe UI" w:hAnsi="Segoe UI" w:cs="Segoe UI"/>
            <w:sz w:val="16"/>
            <w:szCs w:val="20"/>
          </w:rPr>
          <w:instrText xml:space="preserve"> NUMPAGES   \* MERGEFORMAT </w:instrText>
        </w:r>
        <w:r w:rsidR="001F7708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1F7708">
          <w:rPr>
            <w:rFonts w:ascii="Segoe UI" w:hAnsi="Segoe UI" w:cs="Segoe UI"/>
            <w:sz w:val="16"/>
            <w:szCs w:val="20"/>
          </w:rPr>
          <w:t>2</w:t>
        </w:r>
        <w:r w:rsidR="001F7708" w:rsidRPr="00F41FE4">
          <w:rPr>
            <w:rFonts w:ascii="Segoe UI" w:hAnsi="Segoe UI" w:cs="Segoe UI"/>
            <w:sz w:val="16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5667E" w14:textId="58C78436" w:rsidR="00CF6710" w:rsidRDefault="00CF6710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927E082" wp14:editId="283304E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1019128876" name="Textové pole 1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FA7181" w14:textId="42E13003" w:rsidR="00CF6710" w:rsidRPr="00CF6710" w:rsidRDefault="00CF6710" w:rsidP="00CF671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CF6710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27E082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Interní informace" style="position:absolute;margin-left:0;margin-top:0;width:70.75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" filled="f" stroked="f">
              <v:textbox style="mso-fit-shape-to-text:t" inset="0,0,0,15pt">
                <w:txbxContent>
                  <w:p w14:paraId="20FA7181" w14:textId="42E13003" w:rsidR="00CF6710" w:rsidRPr="00CF6710" w:rsidRDefault="00CF6710" w:rsidP="00CF671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CF6710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91CA6" w14:textId="77777777" w:rsidR="00DE61ED" w:rsidRDefault="00DE61ED" w:rsidP="00687122">
      <w:pPr>
        <w:spacing w:after="0" w:line="240" w:lineRule="auto"/>
      </w:pPr>
      <w:r>
        <w:separator/>
      </w:r>
    </w:p>
  </w:footnote>
  <w:footnote w:type="continuationSeparator" w:id="0">
    <w:p w14:paraId="6F354DB3" w14:textId="77777777" w:rsidR="00DE61ED" w:rsidRDefault="00DE61ED" w:rsidP="00687122">
      <w:pPr>
        <w:spacing w:after="0" w:line="240" w:lineRule="auto"/>
      </w:pPr>
      <w:r>
        <w:continuationSeparator/>
      </w:r>
    </w:p>
  </w:footnote>
  <w:footnote w:id="1">
    <w:p w14:paraId="19E32481" w14:textId="5983553B" w:rsidR="00712012" w:rsidRPr="006C7194" w:rsidRDefault="00712012" w:rsidP="00F75E95">
      <w:pPr>
        <w:pStyle w:val="Textpoznpodarou"/>
        <w:jc w:val="both"/>
        <w:rPr>
          <w:rFonts w:ascii="Segoe UI" w:hAnsi="Segoe UI" w:cs="Segoe UI"/>
          <w:sz w:val="16"/>
          <w:szCs w:val="16"/>
        </w:rPr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Právnická osoba</w:t>
      </w:r>
      <w:r w:rsidR="00544F85">
        <w:rPr>
          <w:rFonts w:ascii="Segoe UI" w:hAnsi="Segoe UI" w:cs="Segoe UI"/>
          <w:sz w:val="16"/>
          <w:szCs w:val="16"/>
        </w:rPr>
        <w:t>.</w:t>
      </w:r>
    </w:p>
  </w:footnote>
  <w:footnote w:id="2">
    <w:p w14:paraId="39FC216F" w14:textId="024C7850" w:rsidR="006C7194" w:rsidRDefault="006C7194" w:rsidP="00F75E95">
      <w:pPr>
        <w:pStyle w:val="Textpoznpodarou"/>
        <w:jc w:val="both"/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</w:t>
      </w:r>
      <w:ins w:id="67" w:author="Fronček Szabová Laura" w:date="2025-10-30T12:53:00Z">
        <w:r w:rsidR="00CF6710" w:rsidRPr="00CF6710">
          <w:rPr>
            <w:rFonts w:ascii="Segoe UI" w:hAnsi="Segoe UI" w:cs="Segoe UI"/>
            <w:sz w:val="16"/>
            <w:szCs w:val="16"/>
          </w:rPr>
          <w:t> </w:t>
        </w:r>
        <w:bookmarkStart w:id="68" w:name="_Hlk212723463"/>
        <w:r w:rsidR="00CF6710" w:rsidRPr="00CF6710">
          <w:rPr>
            <w:rFonts w:ascii="Segoe UI" w:hAnsi="Segoe UI" w:cs="Segoe UI"/>
            <w:sz w:val="16"/>
            <w:szCs w:val="16"/>
          </w:rPr>
          <w:t xml:space="preserve">Vznikla-li nebo zahájila-li </w:t>
        </w:r>
      </w:ins>
      <w:ins w:id="69" w:author="Fronček Szabová Laura" w:date="2025-10-30T12:53:00Z" w16du:dateUtc="2025-10-30T11:53:00Z">
        <w:r w:rsidR="00CF6710">
          <w:rPr>
            <w:rFonts w:ascii="Segoe UI" w:hAnsi="Segoe UI" w:cs="Segoe UI"/>
            <w:sz w:val="16"/>
            <w:szCs w:val="16"/>
          </w:rPr>
          <w:t>ovládaná osoba</w:t>
        </w:r>
      </w:ins>
      <w:ins w:id="70" w:author="Fronček Szabová Laura" w:date="2025-10-30T12:53:00Z">
        <w:r w:rsidR="00CF6710" w:rsidRPr="00CF6710">
          <w:rPr>
            <w:rFonts w:ascii="Segoe UI" w:hAnsi="Segoe UI" w:cs="Segoe UI"/>
            <w:sz w:val="16"/>
            <w:szCs w:val="16"/>
          </w:rPr>
          <w:t xml:space="preserve"> příslušnou činnost později nebo došlo k reorganizaci jejích činností, postačí, že dosažení podmínek podle odstavce 1 je věrohodné, zejména na základě plánů činnosti.</w:t>
        </w:r>
      </w:ins>
      <w:del w:id="71" w:author="Fronček Szabová Laura" w:date="2025-10-30T12:53:00Z" w16du:dateUtc="2025-10-30T11:53:00Z">
        <w:r w:rsidRPr="006C7194" w:rsidDel="00CF6710">
          <w:rPr>
            <w:rFonts w:ascii="Segoe UI" w:hAnsi="Segoe UI" w:cs="Segoe UI"/>
            <w:sz w:val="16"/>
            <w:szCs w:val="16"/>
          </w:rPr>
          <w:delText>V </w:delText>
        </w:r>
        <w:bookmarkEnd w:id="68"/>
        <w:r w:rsidRPr="006C7194" w:rsidDel="00CF6710">
          <w:rPr>
            <w:rFonts w:ascii="Segoe UI" w:hAnsi="Segoe UI" w:cs="Segoe UI"/>
            <w:sz w:val="16"/>
            <w:szCs w:val="16"/>
          </w:rPr>
          <w:delText xml:space="preserve">případě </w:delText>
        </w:r>
        <w:r w:rsidDel="00CF6710">
          <w:rPr>
            <w:rFonts w:ascii="Segoe UI" w:hAnsi="Segoe UI" w:cs="Segoe UI"/>
            <w:sz w:val="16"/>
            <w:szCs w:val="16"/>
          </w:rPr>
          <w:delText>neexistence</w:delText>
        </w:r>
        <w:r w:rsidRPr="006C7194" w:rsidDel="00CF6710">
          <w:rPr>
            <w:rFonts w:ascii="Segoe UI" w:hAnsi="Segoe UI" w:cs="Segoe UI"/>
            <w:sz w:val="16"/>
            <w:szCs w:val="16"/>
          </w:rPr>
          <w:delText xml:space="preserve"> plnění dodavatel po dobu 3 účetní období je nutné</w:delText>
        </w:r>
        <w:r w:rsidDel="00CF6710">
          <w:rPr>
            <w:rFonts w:ascii="Segoe UI" w:hAnsi="Segoe UI" w:cs="Segoe UI"/>
            <w:sz w:val="16"/>
            <w:szCs w:val="16"/>
          </w:rPr>
          <w:delText xml:space="preserve"> </w:delText>
        </w:r>
        <w:r w:rsidR="00FE59E2" w:rsidDel="00CF6710">
          <w:rPr>
            <w:rFonts w:ascii="Segoe UI" w:hAnsi="Segoe UI" w:cs="Segoe UI"/>
            <w:sz w:val="16"/>
            <w:szCs w:val="16"/>
          </w:rPr>
          <w:delText xml:space="preserve">jiným způsobem </w:delText>
        </w:r>
        <w:r w:rsidDel="00CF6710">
          <w:rPr>
            <w:rFonts w:ascii="Segoe UI" w:hAnsi="Segoe UI" w:cs="Segoe UI"/>
            <w:sz w:val="16"/>
            <w:szCs w:val="16"/>
          </w:rPr>
          <w:delText>prokázat, že podíl činnosti odpovídá stanoveným podmínkám (např. z</w:delText>
        </w:r>
        <w:r w:rsidR="00FE59E2" w:rsidDel="00CF6710">
          <w:rPr>
            <w:rFonts w:ascii="Segoe UI" w:hAnsi="Segoe UI" w:cs="Segoe UI"/>
            <w:sz w:val="16"/>
            <w:szCs w:val="16"/>
          </w:rPr>
          <w:delText xml:space="preserve"> </w:delText>
        </w:r>
        <w:r w:rsidDel="00CF6710">
          <w:rPr>
            <w:rFonts w:ascii="Segoe UI" w:hAnsi="Segoe UI" w:cs="Segoe UI"/>
            <w:sz w:val="16"/>
            <w:szCs w:val="16"/>
          </w:rPr>
          <w:delText xml:space="preserve">plánů činnosti dotčené osoby </w:delText>
        </w:r>
        <w:r w:rsidR="00FE59E2" w:rsidDel="00CF6710">
          <w:rPr>
            <w:rFonts w:ascii="Segoe UI" w:hAnsi="Segoe UI" w:cs="Segoe UI"/>
            <w:sz w:val="16"/>
            <w:szCs w:val="16"/>
          </w:rPr>
          <w:delText>v kombinaci s</w:delText>
        </w:r>
        <w:r w:rsidDel="00CF6710">
          <w:rPr>
            <w:rFonts w:ascii="Segoe UI" w:hAnsi="Segoe UI" w:cs="Segoe UI"/>
            <w:sz w:val="16"/>
            <w:szCs w:val="16"/>
          </w:rPr>
          <w:delText xml:space="preserve"> dosavadními obraty či náklady do doby vzniku/reorganizace dodavatele)</w:delText>
        </w:r>
        <w:r w:rsidR="00544F85" w:rsidDel="00CF6710">
          <w:rPr>
            <w:rFonts w:ascii="Segoe UI" w:hAnsi="Segoe UI" w:cs="Segoe UI"/>
            <w:sz w:val="16"/>
            <w:szCs w:val="16"/>
          </w:rPr>
          <w:delText>.</w:delText>
        </w:r>
      </w:del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F95B8" w14:textId="77777777" w:rsidR="00D57F28" w:rsidRDefault="00D57F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6956B" w14:textId="228C0ED0" w:rsidR="00937F0D" w:rsidRDefault="000B7755">
    <w:pPr>
      <w:pStyle w:val="Zhlav"/>
    </w:pPr>
    <w:r>
      <w:rPr>
        <w:noProof/>
        <w:lang w:eastAsia="cs-CZ"/>
      </w:rPr>
      <w:drawing>
        <wp:inline distT="0" distB="0" distL="0" distR="0" wp14:anchorId="722103F2" wp14:editId="4A9F605B">
          <wp:extent cx="5759450" cy="420912"/>
          <wp:effectExtent l="0" t="0" r="0" b="0"/>
          <wp:docPr id="1819447864" name="Obrázek 1819447864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C:\Users\lfrublingova\AppData\Local\Microsoft\Windows\INetCache\Content.Word\OPZP 2021_form_zahlavi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59450" cy="420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CEF028" w14:textId="77777777" w:rsidR="00937F0D" w:rsidRDefault="00937F0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6010F" w14:textId="77777777" w:rsidR="00651DC3" w:rsidRDefault="00651DC3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0B41D729" wp14:editId="77E7FD08">
          <wp:extent cx="5759450" cy="63224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2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F0F6C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212178">
    <w:abstractNumId w:val="1"/>
  </w:num>
  <w:num w:numId="2" w16cid:durableId="1999068180">
    <w:abstractNumId w:val="3"/>
  </w:num>
  <w:num w:numId="3" w16cid:durableId="2132556499">
    <w:abstractNumId w:val="0"/>
  </w:num>
  <w:num w:numId="4" w16cid:durableId="50876389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Švecova Jitka">
    <w15:presenceInfo w15:providerId="AD" w15:userId="S::jsvecova@sfzp.cz::77a5001b-ed55-4fba-8c30-a6d6c5a8726c"/>
  </w15:person>
  <w15:person w15:author="Fronček Szabová Laura">
    <w15:presenceInfo w15:providerId="AD" w15:userId="S::Laura.Froncek.Szabova@nakit.cz::8e71e2a5-12f2-4de5-a512-8886a30bbcb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22"/>
    <w:rsid w:val="00001CBF"/>
    <w:rsid w:val="00001DF3"/>
    <w:rsid w:val="00055ECB"/>
    <w:rsid w:val="000B7755"/>
    <w:rsid w:val="000E1F53"/>
    <w:rsid w:val="001501AC"/>
    <w:rsid w:val="00191BBC"/>
    <w:rsid w:val="00197575"/>
    <w:rsid w:val="00197DEA"/>
    <w:rsid w:val="001D6AF4"/>
    <w:rsid w:val="001F7708"/>
    <w:rsid w:val="00200BC6"/>
    <w:rsid w:val="00205DCF"/>
    <w:rsid w:val="00226EAD"/>
    <w:rsid w:val="00294AC2"/>
    <w:rsid w:val="002C0591"/>
    <w:rsid w:val="003677E6"/>
    <w:rsid w:val="00383C19"/>
    <w:rsid w:val="003D76DA"/>
    <w:rsid w:val="00402A5C"/>
    <w:rsid w:val="004036A9"/>
    <w:rsid w:val="0045725A"/>
    <w:rsid w:val="004A1C70"/>
    <w:rsid w:val="004A26D6"/>
    <w:rsid w:val="004B1F25"/>
    <w:rsid w:val="005052C6"/>
    <w:rsid w:val="00515D1E"/>
    <w:rsid w:val="00535025"/>
    <w:rsid w:val="00544F85"/>
    <w:rsid w:val="005716EA"/>
    <w:rsid w:val="00585CF1"/>
    <w:rsid w:val="005D3B29"/>
    <w:rsid w:val="005E7694"/>
    <w:rsid w:val="006035E1"/>
    <w:rsid w:val="00604EC9"/>
    <w:rsid w:val="0062409B"/>
    <w:rsid w:val="00651DC3"/>
    <w:rsid w:val="00657E5A"/>
    <w:rsid w:val="00684428"/>
    <w:rsid w:val="00687122"/>
    <w:rsid w:val="00697A3F"/>
    <w:rsid w:val="006C7194"/>
    <w:rsid w:val="006D6731"/>
    <w:rsid w:val="006F0E05"/>
    <w:rsid w:val="00712012"/>
    <w:rsid w:val="0073478F"/>
    <w:rsid w:val="0074353E"/>
    <w:rsid w:val="007533CC"/>
    <w:rsid w:val="00760FB1"/>
    <w:rsid w:val="00771A38"/>
    <w:rsid w:val="00782A69"/>
    <w:rsid w:val="007D2F34"/>
    <w:rsid w:val="007E000E"/>
    <w:rsid w:val="007E3DB5"/>
    <w:rsid w:val="00811944"/>
    <w:rsid w:val="008873AB"/>
    <w:rsid w:val="008A2150"/>
    <w:rsid w:val="008B70A4"/>
    <w:rsid w:val="008C5CB2"/>
    <w:rsid w:val="00913FCB"/>
    <w:rsid w:val="00933FE1"/>
    <w:rsid w:val="00934144"/>
    <w:rsid w:val="00937F0D"/>
    <w:rsid w:val="00940BCF"/>
    <w:rsid w:val="00966412"/>
    <w:rsid w:val="009A0E7C"/>
    <w:rsid w:val="009B217B"/>
    <w:rsid w:val="009D237F"/>
    <w:rsid w:val="009D3308"/>
    <w:rsid w:val="009D7362"/>
    <w:rsid w:val="00A62E11"/>
    <w:rsid w:val="00A745DD"/>
    <w:rsid w:val="00A768A4"/>
    <w:rsid w:val="00A8305F"/>
    <w:rsid w:val="00AC76EF"/>
    <w:rsid w:val="00AE38C3"/>
    <w:rsid w:val="00AE5B00"/>
    <w:rsid w:val="00AE5BCC"/>
    <w:rsid w:val="00B0069E"/>
    <w:rsid w:val="00B34980"/>
    <w:rsid w:val="00B377A7"/>
    <w:rsid w:val="00B54502"/>
    <w:rsid w:val="00B67FCF"/>
    <w:rsid w:val="00B81FC6"/>
    <w:rsid w:val="00B9594D"/>
    <w:rsid w:val="00BD4D7B"/>
    <w:rsid w:val="00BD6309"/>
    <w:rsid w:val="00BE2682"/>
    <w:rsid w:val="00C22EE2"/>
    <w:rsid w:val="00C54203"/>
    <w:rsid w:val="00CD42E6"/>
    <w:rsid w:val="00CD4B38"/>
    <w:rsid w:val="00CF6710"/>
    <w:rsid w:val="00D12D98"/>
    <w:rsid w:val="00D200DB"/>
    <w:rsid w:val="00D327C2"/>
    <w:rsid w:val="00D57F28"/>
    <w:rsid w:val="00D86C1B"/>
    <w:rsid w:val="00D94772"/>
    <w:rsid w:val="00DA34ED"/>
    <w:rsid w:val="00DC3007"/>
    <w:rsid w:val="00DC3EF7"/>
    <w:rsid w:val="00DE1009"/>
    <w:rsid w:val="00DE61ED"/>
    <w:rsid w:val="00E47744"/>
    <w:rsid w:val="00E55FDB"/>
    <w:rsid w:val="00E90F94"/>
    <w:rsid w:val="00F578BC"/>
    <w:rsid w:val="00F75E95"/>
    <w:rsid w:val="00F819A9"/>
    <w:rsid w:val="00FE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80F17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  <w:style w:type="character" w:styleId="Odkaznakoment">
    <w:name w:val="annotation reference"/>
    <w:basedOn w:val="Standardnpsmoodstavce"/>
    <w:uiPriority w:val="99"/>
    <w:semiHidden/>
    <w:unhideWhenUsed/>
    <w:rsid w:val="009D33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33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33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33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330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3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3308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CF67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u_x00e1_ln_x00ed_ xmlns="42cb3508-7c8b-48d4-827c-1760d803a4f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1F5743DFFAAD46B42B69C2C6A4AEF6" ma:contentTypeVersion="8" ma:contentTypeDescription="Vytvoří nový dokument" ma:contentTypeScope="" ma:versionID="47644c8d0c28361686eaefb967df8e9d">
  <xsd:schema xmlns:xsd="http://www.w3.org/2001/XMLSchema" xmlns:xs="http://www.w3.org/2001/XMLSchema" xmlns:p="http://schemas.microsoft.com/office/2006/metadata/properties" xmlns:ns2="42cb3508-7c8b-48d4-827c-1760d803a4f0" xmlns:ns3="572540a6-3777-4312-a0d1-abd6261c02e7" targetNamespace="http://schemas.microsoft.com/office/2006/metadata/properties" ma:root="true" ma:fieldsID="436bf4c45ab3556fa9f1e4d6b0677af9" ns2:_="" ns3:_="">
    <xsd:import namespace="42cb3508-7c8b-48d4-827c-1760d803a4f0"/>
    <xsd:import namespace="572540a6-3777-4312-a0d1-abd6261c0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Aktu_x00e1_ln_x00e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b3508-7c8b-48d4-827c-1760d803a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Aktu_x00e1_ln_x00ed_" ma:index="15" nillable="true" ma:displayName="Verze dokumentu" ma:description="Popisuje aktuálnost verze" ma:format="Dropdown" ma:internalName="Aktu_x00e1_ln_x00ed_">
      <xsd:simpleType>
        <xsd:union memberTypes="dms:Text">
          <xsd:simpleType>
            <xsd:restriction base="dms:Choice">
              <xsd:enumeration value="Aktuální verze"/>
              <xsd:enumeration value="Aktuální revizní verze"/>
              <xsd:enumeration value="Revizní verze"/>
              <xsd:enumeration value="Starší verze"/>
              <xsd:enumeration value="Publikovaná verze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540a6-3777-4312-a0d1-abd6261c02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CEAE60-B539-4D6E-9209-B80D83F42B66}">
  <ds:schemaRefs>
    <ds:schemaRef ds:uri="http://schemas.microsoft.com/office/2006/metadata/properties"/>
    <ds:schemaRef ds:uri="http://schemas.microsoft.com/office/infopath/2007/PartnerControls"/>
    <ds:schemaRef ds:uri="42cb3508-7c8b-48d4-827c-1760d803a4f0"/>
  </ds:schemaRefs>
</ds:datastoreItem>
</file>

<file path=customXml/itemProps2.xml><?xml version="1.0" encoding="utf-8"?>
<ds:datastoreItem xmlns:ds="http://schemas.openxmlformats.org/officeDocument/2006/customXml" ds:itemID="{7A1BE056-A5F2-4490-8E6D-0F801411D1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54E803-CBA1-4247-8608-16AC4FB6D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b3508-7c8b-48d4-827c-1760d803a4f0"/>
    <ds:schemaRef ds:uri="572540a6-3777-4312-a0d1-abd6261c0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5208E1-C996-443D-A570-D97C5145C5F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cc168b4-0267-4bd6-8e85-481e0b7f64cb}" enabled="1" method="Standard" siteId="{1db41d6f-1f37-46db-bd3e-c483abb8105d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Švecova Jitka</cp:lastModifiedBy>
  <cp:revision>5</cp:revision>
  <dcterms:created xsi:type="dcterms:W3CDTF">2025-11-03T13:02:00Z</dcterms:created>
  <dcterms:modified xsi:type="dcterms:W3CDTF">2025-11-07T08:15:00Z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0x0101004B1F5743DFFAAD46B42B69C2C6A4AEF6</vt:lpwstr>
  </property>
  <property fmtid="{D5CDD505-2E9C-101B-9397-08002B2CF9AE}" pid="3" name="ClassificationContentMarkingFooterShapeIds">
    <vt:lpwstr>3cbeac2c,628fee4f,30e1bd5a</vt:lpwstr>
  </property>
  <property fmtid="{D5CDD505-2E9C-101B-9397-08002B2CF9AE}" pid="4" name="ClassificationContentMarkingFooterFontProps">
    <vt:lpwstr>#008000,10,Calibri</vt:lpwstr>
  </property>
  <property fmtid="{D5CDD505-2E9C-101B-9397-08002B2CF9AE}" pid="5" name="ClassificationContentMarkingFooterText">
    <vt:lpwstr>Interní informace</vt:lpwstr>
  </property>
</Properties>
</file>